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85A" w:rsidRPr="00150999" w:rsidRDefault="00D47AB0" w:rsidP="001421AE">
      <w:pPr>
        <w:jc w:val="center"/>
        <w:rPr>
          <w:b/>
          <w:sz w:val="28"/>
          <w:szCs w:val="28"/>
        </w:rPr>
      </w:pPr>
      <w:smartTag w:uri="urn:schemas-microsoft-com:office:smarttags" w:element="place">
        <w:smartTag w:uri="urn:schemas-microsoft-com:office:smarttags" w:element="PlaceName">
          <w:r w:rsidRPr="00150999">
            <w:rPr>
              <w:b/>
              <w:sz w:val="28"/>
              <w:szCs w:val="28"/>
            </w:rPr>
            <w:t>Farallon</w:t>
          </w:r>
        </w:smartTag>
        <w:r w:rsidRPr="00150999">
          <w:rPr>
            <w:b/>
            <w:sz w:val="28"/>
            <w:szCs w:val="28"/>
          </w:rPr>
          <w:t xml:space="preserve"> </w:t>
        </w:r>
        <w:smartTag w:uri="urn:schemas-microsoft-com:office:smarttags" w:element="PlaceType">
          <w:r w:rsidRPr="00150999">
            <w:rPr>
              <w:b/>
              <w:sz w:val="28"/>
              <w:szCs w:val="28"/>
            </w:rPr>
            <w:t>Island</w:t>
          </w:r>
        </w:smartTag>
      </w:smartTag>
      <w:r w:rsidRPr="00150999">
        <w:rPr>
          <w:b/>
          <w:sz w:val="28"/>
          <w:szCs w:val="28"/>
        </w:rPr>
        <w:t xml:space="preserve"> NWR</w:t>
      </w:r>
    </w:p>
    <w:p w:rsidR="00D47AB0" w:rsidRPr="00150999" w:rsidRDefault="00D47AB0" w:rsidP="001421AE">
      <w:pPr>
        <w:jc w:val="center"/>
        <w:rPr>
          <w:b/>
          <w:sz w:val="28"/>
          <w:szCs w:val="28"/>
        </w:rPr>
      </w:pPr>
      <w:r w:rsidRPr="00150999">
        <w:rPr>
          <w:b/>
          <w:sz w:val="28"/>
          <w:szCs w:val="28"/>
        </w:rPr>
        <w:t>Monthly Report</w:t>
      </w:r>
    </w:p>
    <w:p w:rsidR="009D75B0" w:rsidRPr="00150999" w:rsidRDefault="00F746D0" w:rsidP="009D75B0">
      <w:pPr>
        <w:jc w:val="center"/>
        <w:rPr>
          <w:b/>
          <w:sz w:val="28"/>
          <w:szCs w:val="28"/>
        </w:rPr>
      </w:pPr>
      <w:r>
        <w:rPr>
          <w:b/>
          <w:sz w:val="28"/>
          <w:szCs w:val="28"/>
        </w:rPr>
        <w:t>Februa</w:t>
      </w:r>
      <w:r w:rsidR="007438AA">
        <w:rPr>
          <w:b/>
          <w:sz w:val="28"/>
          <w:szCs w:val="28"/>
        </w:rPr>
        <w:t>ry</w:t>
      </w:r>
      <w:r w:rsidR="000418A9">
        <w:rPr>
          <w:b/>
          <w:sz w:val="28"/>
          <w:szCs w:val="28"/>
        </w:rPr>
        <w:t xml:space="preserve"> 201</w:t>
      </w:r>
      <w:r w:rsidR="004568F2">
        <w:rPr>
          <w:b/>
          <w:sz w:val="28"/>
          <w:szCs w:val="28"/>
        </w:rPr>
        <w:t>6</w:t>
      </w:r>
    </w:p>
    <w:p w:rsidR="00D47AB0" w:rsidRPr="00150999" w:rsidRDefault="00133663" w:rsidP="001421AE">
      <w:pPr>
        <w:jc w:val="center"/>
      </w:pPr>
      <w:r>
        <w:t>Biologist</w:t>
      </w:r>
      <w:r w:rsidR="005513F7" w:rsidRPr="00150999">
        <w:t xml:space="preserve">: </w:t>
      </w:r>
      <w:r w:rsidR="008109D9">
        <w:t>Ryan Berger</w:t>
      </w:r>
      <w:r w:rsidR="00F746D0">
        <w:t xml:space="preserve"> &amp; Pete </w:t>
      </w:r>
      <w:proofErr w:type="spellStart"/>
      <w:r w:rsidR="00F746D0">
        <w:t>Warzybok</w:t>
      </w:r>
      <w:proofErr w:type="spellEnd"/>
    </w:p>
    <w:p w:rsidR="00D47AB0" w:rsidRPr="00150999" w:rsidRDefault="00D47AB0"/>
    <w:p w:rsidR="001421AE" w:rsidRPr="00A81903" w:rsidRDefault="00944DC2">
      <w:pPr>
        <w:rPr>
          <w:b/>
          <w:sz w:val="28"/>
          <w:szCs w:val="28"/>
          <w:u w:val="single"/>
        </w:rPr>
      </w:pPr>
      <w:r w:rsidRPr="00A81903">
        <w:rPr>
          <w:b/>
          <w:sz w:val="28"/>
          <w:szCs w:val="28"/>
          <w:u w:val="single"/>
        </w:rPr>
        <w:t>Island Visitors</w:t>
      </w:r>
    </w:p>
    <w:p w:rsidR="00944DC2" w:rsidRPr="00944DC2" w:rsidRDefault="00944DC2" w:rsidP="00944DC2">
      <w:pPr>
        <w:spacing w:line="120" w:lineRule="auto"/>
        <w:rPr>
          <w:sz w:val="28"/>
          <w:szCs w:val="28"/>
          <w:u w:val="single"/>
        </w:rPr>
      </w:pPr>
    </w:p>
    <w:p w:rsidR="001331B4" w:rsidRDefault="00F9694D" w:rsidP="009E4A7A">
      <w:pPr>
        <w:ind w:left="720" w:hanging="720"/>
      </w:pPr>
      <w:r w:rsidRPr="00150999">
        <w:t>P</w:t>
      </w:r>
      <w:r w:rsidR="001331B4">
        <w:t>oint Blue</w:t>
      </w:r>
      <w:r w:rsidRPr="00150999">
        <w:t xml:space="preserve"> crew this month included:</w:t>
      </w:r>
      <w:r w:rsidR="000F606E">
        <w:t xml:space="preserve"> </w:t>
      </w:r>
      <w:r w:rsidR="006D2CC6">
        <w:t>Cassie Bednar, Ryan Berge</w:t>
      </w:r>
      <w:r w:rsidR="00A33146">
        <w:t xml:space="preserve">r, Scarlett </w:t>
      </w:r>
      <w:proofErr w:type="spellStart"/>
      <w:r w:rsidR="00A33146">
        <w:t>Hutchin</w:t>
      </w:r>
      <w:proofErr w:type="spellEnd"/>
      <w:r w:rsidR="00A33146">
        <w:t xml:space="preserve">, Taylor </w:t>
      </w:r>
      <w:proofErr w:type="spellStart"/>
      <w:r w:rsidR="00A33146">
        <w:t>Nair</w:t>
      </w:r>
      <w:r w:rsidR="006D2CC6">
        <w:t>n</w:t>
      </w:r>
      <w:proofErr w:type="spellEnd"/>
      <w:r w:rsidR="006D2CC6">
        <w:t xml:space="preserve">, Ross Nichols and Pete </w:t>
      </w:r>
      <w:proofErr w:type="spellStart"/>
      <w:r w:rsidR="006D2CC6">
        <w:t>Warzybok</w:t>
      </w:r>
      <w:proofErr w:type="spellEnd"/>
      <w:r w:rsidR="0086469B">
        <w:t>.</w:t>
      </w:r>
    </w:p>
    <w:p w:rsidR="006D2CC6" w:rsidRPr="00150999" w:rsidRDefault="006D2CC6" w:rsidP="009E4A7A">
      <w:pPr>
        <w:ind w:left="720" w:hanging="720"/>
      </w:pPr>
      <w:r>
        <w:t xml:space="preserve">Additional island visitors this month included: Jonathan Shore </w:t>
      </w:r>
      <w:r w:rsidR="00F746D0">
        <w:t xml:space="preserve">and Ed </w:t>
      </w:r>
      <w:r w:rsidR="00497A7D">
        <w:t>Van</w:t>
      </w:r>
      <w:r w:rsidR="00F746D0">
        <w:t xml:space="preserve"> </w:t>
      </w:r>
      <w:proofErr w:type="spellStart"/>
      <w:r w:rsidR="00F746D0">
        <w:t>Til</w:t>
      </w:r>
      <w:proofErr w:type="spellEnd"/>
      <w:r w:rsidR="00F746D0">
        <w:t xml:space="preserve"> </w:t>
      </w:r>
      <w:r>
        <w:t>from USFWS</w:t>
      </w:r>
    </w:p>
    <w:p w:rsidR="00C44435" w:rsidRPr="00150999" w:rsidRDefault="00C44435"/>
    <w:p w:rsidR="00C44435" w:rsidRDefault="00F746D0" w:rsidP="00985468">
      <w:pPr>
        <w:ind w:left="1627" w:hanging="907"/>
      </w:pPr>
      <w:r>
        <w:rPr>
          <w:b/>
        </w:rPr>
        <w:t>Feb</w:t>
      </w:r>
      <w:r w:rsidR="008109D9">
        <w:rPr>
          <w:b/>
        </w:rPr>
        <w:t xml:space="preserve"> </w:t>
      </w:r>
      <w:r>
        <w:rPr>
          <w:b/>
        </w:rPr>
        <w:t>15</w:t>
      </w:r>
      <w:r w:rsidR="00C44435" w:rsidRPr="00EC4AAF">
        <w:rPr>
          <w:b/>
        </w:rPr>
        <w:t>:</w:t>
      </w:r>
      <w:r w:rsidR="00133663">
        <w:t xml:space="preserve"> </w:t>
      </w:r>
      <w:r w:rsidR="009375C7">
        <w:t xml:space="preserve"> </w:t>
      </w:r>
      <w:r w:rsidR="009E4A7A">
        <w:t>“</w:t>
      </w:r>
      <w:r>
        <w:rPr>
          <w:b/>
        </w:rPr>
        <w:t>Stillwater</w:t>
      </w:r>
      <w:r w:rsidR="009E4A7A">
        <w:rPr>
          <w:b/>
        </w:rPr>
        <w:t>”</w:t>
      </w:r>
      <w:r w:rsidR="00A4116A">
        <w:rPr>
          <w:b/>
        </w:rPr>
        <w:t xml:space="preserve"> </w:t>
      </w:r>
      <w:r w:rsidR="009E4A7A">
        <w:t xml:space="preserve">(skipper </w:t>
      </w:r>
      <w:r>
        <w:t>Richard Webber</w:t>
      </w:r>
      <w:r w:rsidR="009E4A7A">
        <w:t xml:space="preserve">) </w:t>
      </w:r>
      <w:r w:rsidR="003F4717">
        <w:t xml:space="preserve">brought out </w:t>
      </w:r>
      <w:r w:rsidR="009924B5">
        <w:t>supplies</w:t>
      </w:r>
      <w:r>
        <w:t xml:space="preserve"> and Point Blue personnel Taylor </w:t>
      </w:r>
      <w:proofErr w:type="spellStart"/>
      <w:r>
        <w:t>Nairn</w:t>
      </w:r>
      <w:proofErr w:type="spellEnd"/>
      <w:r>
        <w:t xml:space="preserve"> and Ryan Berger</w:t>
      </w:r>
      <w:r w:rsidR="009924B5">
        <w:t xml:space="preserve"> to the island</w:t>
      </w:r>
      <w:r w:rsidR="009375C7">
        <w:t>.</w:t>
      </w:r>
      <w:r w:rsidR="009924B5">
        <w:t xml:space="preserve"> </w:t>
      </w:r>
      <w:r>
        <w:t>Four</w:t>
      </w:r>
      <w:r w:rsidR="009E4A7A">
        <w:t xml:space="preserve"> people </w:t>
      </w:r>
      <w:r w:rsidR="009924B5">
        <w:t xml:space="preserve">toured the island. </w:t>
      </w:r>
      <w:r>
        <w:t xml:space="preserve">Pete </w:t>
      </w:r>
      <w:proofErr w:type="spellStart"/>
      <w:r>
        <w:t>Warzybok</w:t>
      </w:r>
      <w:proofErr w:type="spellEnd"/>
      <w:r>
        <w:t xml:space="preserve"> and Cassie Bednar</w:t>
      </w:r>
      <w:r w:rsidR="006D2CC6">
        <w:t xml:space="preserve"> departed. </w:t>
      </w:r>
    </w:p>
    <w:p w:rsidR="00F746D0" w:rsidRDefault="00F746D0" w:rsidP="00F746D0">
      <w:pPr>
        <w:ind w:left="1627" w:hanging="907"/>
        <w:rPr>
          <w:b/>
        </w:rPr>
      </w:pPr>
      <w:r>
        <w:rPr>
          <w:b/>
        </w:rPr>
        <w:t>Feb 23</w:t>
      </w:r>
      <w:r w:rsidRPr="00EC4AAF">
        <w:rPr>
          <w:b/>
        </w:rPr>
        <w:t>:</w:t>
      </w:r>
      <w:r>
        <w:t xml:space="preserve">  “</w:t>
      </w:r>
      <w:r>
        <w:rPr>
          <w:b/>
        </w:rPr>
        <w:t xml:space="preserve">USCG Helicopter” </w:t>
      </w:r>
      <w:r>
        <w:t xml:space="preserve">brought out Jonathan Shore and Ed </w:t>
      </w:r>
      <w:r w:rsidR="00497A7D">
        <w:t>Van</w:t>
      </w:r>
      <w:r>
        <w:t xml:space="preserve"> </w:t>
      </w:r>
      <w:proofErr w:type="spellStart"/>
      <w:r>
        <w:t>Til</w:t>
      </w:r>
      <w:proofErr w:type="spellEnd"/>
      <w:r>
        <w:t xml:space="preserve"> from USFWS.</w:t>
      </w:r>
      <w:r w:rsidRPr="002C2D9E">
        <w:rPr>
          <w:b/>
        </w:rPr>
        <w:t xml:space="preserve"> </w:t>
      </w:r>
    </w:p>
    <w:p w:rsidR="00F746D0" w:rsidRDefault="00F746D0" w:rsidP="00F746D0">
      <w:pPr>
        <w:ind w:left="1627" w:hanging="907"/>
        <w:rPr>
          <w:b/>
        </w:rPr>
      </w:pPr>
      <w:r>
        <w:rPr>
          <w:b/>
        </w:rPr>
        <w:t>Feb 27</w:t>
      </w:r>
      <w:r w:rsidRPr="00EC4AAF">
        <w:rPr>
          <w:b/>
        </w:rPr>
        <w:t>:</w:t>
      </w:r>
      <w:r>
        <w:t xml:space="preserve">  “</w:t>
      </w:r>
      <w:r>
        <w:rPr>
          <w:b/>
        </w:rPr>
        <w:t xml:space="preserve">USCG Helicopter” </w:t>
      </w:r>
      <w:r>
        <w:t xml:space="preserve">departed with Jonathan Shore and Ed </w:t>
      </w:r>
      <w:r w:rsidR="00497A7D">
        <w:t>Van</w:t>
      </w:r>
      <w:r>
        <w:t xml:space="preserve"> </w:t>
      </w:r>
      <w:proofErr w:type="spellStart"/>
      <w:r>
        <w:t>Til</w:t>
      </w:r>
      <w:proofErr w:type="spellEnd"/>
      <w:r>
        <w:t xml:space="preserve"> from USFWS.</w:t>
      </w:r>
      <w:r w:rsidRPr="002C2D9E">
        <w:rPr>
          <w:b/>
        </w:rPr>
        <w:t xml:space="preserve"> </w:t>
      </w:r>
    </w:p>
    <w:p w:rsidR="00A33146" w:rsidRPr="00A33146" w:rsidRDefault="00A33146" w:rsidP="00A33146">
      <w:pPr>
        <w:ind w:left="1627" w:hanging="907"/>
      </w:pPr>
      <w:r>
        <w:rPr>
          <w:b/>
        </w:rPr>
        <w:t>Feb 29</w:t>
      </w:r>
      <w:r w:rsidRPr="00EC4AAF">
        <w:rPr>
          <w:b/>
        </w:rPr>
        <w:t>:</w:t>
      </w:r>
      <w:r>
        <w:t xml:space="preserve">  “</w:t>
      </w:r>
      <w:r>
        <w:rPr>
          <w:b/>
        </w:rPr>
        <w:t xml:space="preserve">Starbuck” </w:t>
      </w:r>
      <w:r>
        <w:t xml:space="preserve">(skipper John Wade) brought out supplies and Point Blue personnel Cassie Bednar and Emma </w:t>
      </w:r>
      <w:proofErr w:type="spellStart"/>
      <w:r>
        <w:t>Chiaroni</w:t>
      </w:r>
      <w:proofErr w:type="spellEnd"/>
      <w:r>
        <w:t xml:space="preserve"> to the island. Three people toured the island. Ross Nichols departed. </w:t>
      </w:r>
    </w:p>
    <w:p w:rsidR="007438AA" w:rsidRPr="00A4116A" w:rsidRDefault="007438AA" w:rsidP="007438AA">
      <w:pPr>
        <w:ind w:left="1627" w:hanging="907"/>
      </w:pPr>
    </w:p>
    <w:p w:rsidR="00235725" w:rsidRPr="00BE0C77" w:rsidRDefault="00235725" w:rsidP="00235725">
      <w:pPr>
        <w:rPr>
          <w:b/>
          <w:sz w:val="28"/>
          <w:szCs w:val="28"/>
          <w:u w:val="single"/>
        </w:rPr>
      </w:pPr>
      <w:r w:rsidRPr="00BE0C77">
        <w:rPr>
          <w:b/>
          <w:sz w:val="28"/>
          <w:szCs w:val="28"/>
          <w:u w:val="single"/>
        </w:rPr>
        <w:t>West End Island Visitors</w:t>
      </w:r>
    </w:p>
    <w:p w:rsidR="007438AA" w:rsidRDefault="00F746D0" w:rsidP="00C7051E">
      <w:pPr>
        <w:spacing w:before="120"/>
        <w:ind w:left="1440" w:hanging="720"/>
      </w:pPr>
      <w:r>
        <w:rPr>
          <w:b/>
        </w:rPr>
        <w:t xml:space="preserve">Feb </w:t>
      </w:r>
      <w:r w:rsidR="00896E5C">
        <w:rPr>
          <w:b/>
        </w:rPr>
        <w:t>9</w:t>
      </w:r>
      <w:r w:rsidR="00235725">
        <w:rPr>
          <w:b/>
        </w:rPr>
        <w:t xml:space="preserve">: </w:t>
      </w:r>
      <w:r w:rsidR="00896E5C">
        <w:t xml:space="preserve">Pete </w:t>
      </w:r>
      <w:proofErr w:type="spellStart"/>
      <w:r w:rsidR="00896E5C">
        <w:t>Warzybok</w:t>
      </w:r>
      <w:proofErr w:type="spellEnd"/>
      <w:r>
        <w:t xml:space="preserve">, Scarlett </w:t>
      </w:r>
      <w:proofErr w:type="spellStart"/>
      <w:r>
        <w:t>Hutchin</w:t>
      </w:r>
      <w:proofErr w:type="spellEnd"/>
      <w:r>
        <w:t xml:space="preserve">, </w:t>
      </w:r>
      <w:r w:rsidR="00896E5C">
        <w:t>Cassie Bednar</w:t>
      </w:r>
      <w:r>
        <w:t xml:space="preserve">, and Ross Nichols </w:t>
      </w:r>
      <w:r w:rsidR="00C7051E">
        <w:t xml:space="preserve">visited West End to conduct pinniped surveys. </w:t>
      </w:r>
    </w:p>
    <w:p w:rsidR="00F746D0" w:rsidRDefault="00F746D0" w:rsidP="00F746D0">
      <w:pPr>
        <w:spacing w:before="120"/>
        <w:ind w:left="1440" w:hanging="720"/>
      </w:pPr>
      <w:r>
        <w:rPr>
          <w:b/>
        </w:rPr>
        <w:t xml:space="preserve">Feb 27: </w:t>
      </w:r>
      <w:r>
        <w:t xml:space="preserve">Ryan Berger, Scarlett </w:t>
      </w:r>
      <w:proofErr w:type="spellStart"/>
      <w:r>
        <w:t>Hutchin</w:t>
      </w:r>
      <w:proofErr w:type="spellEnd"/>
      <w:r>
        <w:t xml:space="preserve">, Taylor </w:t>
      </w:r>
      <w:proofErr w:type="spellStart"/>
      <w:r>
        <w:t>Nairn</w:t>
      </w:r>
      <w:proofErr w:type="spellEnd"/>
      <w:r>
        <w:t xml:space="preserve">, and Ross Nichols visited West End to conduct pinniped surveys. </w:t>
      </w:r>
    </w:p>
    <w:p w:rsidR="00D47AB0" w:rsidRPr="00150999" w:rsidRDefault="00D47AB0"/>
    <w:p w:rsidR="00944DC2" w:rsidRPr="005F4784" w:rsidRDefault="00D47AB0">
      <w:pPr>
        <w:rPr>
          <w:b/>
          <w:sz w:val="28"/>
          <w:szCs w:val="28"/>
          <w:u w:val="single"/>
        </w:rPr>
      </w:pPr>
      <w:r w:rsidRPr="005F4784">
        <w:rPr>
          <w:b/>
          <w:sz w:val="28"/>
          <w:szCs w:val="28"/>
          <w:u w:val="single"/>
        </w:rPr>
        <w:t>Weather/Ocean</w:t>
      </w:r>
    </w:p>
    <w:p w:rsidR="00944DC2" w:rsidRPr="005F4784" w:rsidRDefault="00944DC2" w:rsidP="00944DC2">
      <w:pPr>
        <w:spacing w:line="120" w:lineRule="auto"/>
        <w:rPr>
          <w:sz w:val="28"/>
          <w:szCs w:val="28"/>
          <w:u w:val="single"/>
        </w:rPr>
      </w:pPr>
    </w:p>
    <w:p w:rsidR="001636AF" w:rsidRPr="00586D8B" w:rsidRDefault="00462990" w:rsidP="001636AF">
      <w:pPr>
        <w:spacing w:before="60"/>
        <w:rPr>
          <w:highlight w:val="yellow"/>
        </w:rPr>
      </w:pPr>
      <w:r w:rsidRPr="00586D8B">
        <w:t xml:space="preserve">The month of </w:t>
      </w:r>
      <w:r w:rsidR="00896E5C">
        <w:t>Februa</w:t>
      </w:r>
      <w:r w:rsidRPr="00586D8B">
        <w:t xml:space="preserve">ry was </w:t>
      </w:r>
      <w:r w:rsidR="00976CE3">
        <w:t xml:space="preserve">relatively calm and </w:t>
      </w:r>
      <w:r w:rsidRPr="00586D8B">
        <w:t xml:space="preserve">mild </w:t>
      </w:r>
      <w:r w:rsidR="00976CE3">
        <w:t>with light winds and good visibility on most days. The</w:t>
      </w:r>
      <w:r w:rsidR="00896E5C">
        <w:t>re were no major storm events during this month</w:t>
      </w:r>
      <w:r w:rsidR="00976CE3" w:rsidRPr="00F851AA">
        <w:t xml:space="preserve">. </w:t>
      </w:r>
      <w:r w:rsidR="00863E51" w:rsidRPr="00F851AA">
        <w:t xml:space="preserve">There was </w:t>
      </w:r>
      <w:r w:rsidR="00F076C6" w:rsidRPr="00F851AA">
        <w:t>a to</w:t>
      </w:r>
      <w:r w:rsidR="000E6F35" w:rsidRPr="00F851AA">
        <w:t xml:space="preserve">tal of </w:t>
      </w:r>
      <w:r w:rsidR="00F851AA" w:rsidRPr="00F851AA">
        <w:t>0.74</w:t>
      </w:r>
      <w:r w:rsidR="00F076C6" w:rsidRPr="00F851AA">
        <w:t xml:space="preserve"> inches of</w:t>
      </w:r>
      <w:r w:rsidR="00863E51" w:rsidRPr="00F851AA">
        <w:t xml:space="preserve"> rainfall r</w:t>
      </w:r>
      <w:r w:rsidR="00F076C6" w:rsidRPr="00F851AA">
        <w:t>ecorded this mont</w:t>
      </w:r>
      <w:r w:rsidR="00DB6AAE" w:rsidRPr="00F851AA">
        <w:t>h</w:t>
      </w:r>
      <w:r w:rsidR="001636AF" w:rsidRPr="00F851AA">
        <w:t>.  Mean noon day air temperature was 1</w:t>
      </w:r>
      <w:r w:rsidR="00F851AA" w:rsidRPr="00F851AA">
        <w:t>4</w:t>
      </w:r>
      <w:r w:rsidR="00976CE3" w:rsidRPr="00F851AA">
        <w:t>.6</w:t>
      </w:r>
      <w:r w:rsidR="001636AF" w:rsidRPr="00F851AA">
        <w:t xml:space="preserve">°C, with a standard deviation of </w:t>
      </w:r>
      <w:r w:rsidR="000E6F35" w:rsidRPr="00F851AA">
        <w:t>1</w:t>
      </w:r>
      <w:r w:rsidR="001636AF" w:rsidRPr="00F851AA">
        <w:t>.</w:t>
      </w:r>
      <w:r w:rsidR="00F851AA" w:rsidRPr="00F851AA">
        <w:t>5</w:t>
      </w:r>
      <w:r w:rsidR="001636AF" w:rsidRPr="00F851AA">
        <w:t xml:space="preserve">°C.  The highest air temperature was </w:t>
      </w:r>
      <w:r w:rsidR="00F851AA" w:rsidRPr="00F851AA">
        <w:t>20.0</w:t>
      </w:r>
      <w:r w:rsidR="001636AF" w:rsidRPr="00F851AA">
        <w:t xml:space="preserve">° C recorded </w:t>
      </w:r>
      <w:r w:rsidR="003C05E2" w:rsidRPr="00F851AA">
        <w:t xml:space="preserve">at </w:t>
      </w:r>
      <w:r w:rsidR="00F851AA" w:rsidRPr="00F851AA">
        <w:t>15</w:t>
      </w:r>
      <w:r w:rsidRPr="00F851AA">
        <w:t>00</w:t>
      </w:r>
      <w:r w:rsidR="003C05E2" w:rsidRPr="00F851AA">
        <w:t xml:space="preserve"> hours </w:t>
      </w:r>
      <w:r w:rsidR="001636AF" w:rsidRPr="00F851AA">
        <w:t xml:space="preserve">on the </w:t>
      </w:r>
      <w:r w:rsidR="00F851AA" w:rsidRPr="00F851AA">
        <w:t>8</w:t>
      </w:r>
      <w:r w:rsidR="001636AF" w:rsidRPr="00F851AA">
        <w:rPr>
          <w:vertAlign w:val="superscript"/>
        </w:rPr>
        <w:t>t</w:t>
      </w:r>
      <w:r w:rsidRPr="00F851AA">
        <w:rPr>
          <w:vertAlign w:val="superscript"/>
        </w:rPr>
        <w:t>h</w:t>
      </w:r>
      <w:r w:rsidR="00DB6AAE" w:rsidRPr="00F851AA">
        <w:t>. T</w:t>
      </w:r>
      <w:r w:rsidR="001636AF" w:rsidRPr="00F851AA">
        <w:t xml:space="preserve">he lowest </w:t>
      </w:r>
      <w:r w:rsidR="00DB6AAE" w:rsidRPr="00F851AA">
        <w:t xml:space="preserve">temperature </w:t>
      </w:r>
      <w:r w:rsidR="001636AF" w:rsidRPr="00F851AA">
        <w:t xml:space="preserve">was </w:t>
      </w:r>
      <w:r w:rsidR="00976CE3" w:rsidRPr="00F851AA">
        <w:t>9.0</w:t>
      </w:r>
      <w:r w:rsidR="001636AF" w:rsidRPr="00F851AA">
        <w:t>° C recorded</w:t>
      </w:r>
      <w:r w:rsidR="003C05E2" w:rsidRPr="00F851AA">
        <w:t xml:space="preserve"> at 0600 hours</w:t>
      </w:r>
      <w:r w:rsidR="001636AF" w:rsidRPr="00F851AA">
        <w:t xml:space="preserve"> on the </w:t>
      </w:r>
      <w:r w:rsidR="00F851AA" w:rsidRPr="00F851AA">
        <w:t>3</w:t>
      </w:r>
      <w:r w:rsidR="00F851AA" w:rsidRPr="00F851AA">
        <w:rPr>
          <w:vertAlign w:val="superscript"/>
        </w:rPr>
        <w:t>rd</w:t>
      </w:r>
      <w:r w:rsidR="001636AF" w:rsidRPr="00F851AA">
        <w:t>.  Mean sea surface temperature was 1</w:t>
      </w:r>
      <w:r w:rsidRPr="00F851AA">
        <w:t>3</w:t>
      </w:r>
      <w:r w:rsidR="001636AF" w:rsidRPr="00F851AA">
        <w:t>.</w:t>
      </w:r>
      <w:r w:rsidR="00F851AA" w:rsidRPr="00F851AA">
        <w:t>0</w:t>
      </w:r>
      <w:r w:rsidR="001636AF" w:rsidRPr="00F851AA">
        <w:t>°C, with a standard deviation of 0.</w:t>
      </w:r>
      <w:r w:rsidR="00F851AA" w:rsidRPr="00F851AA">
        <w:t>40</w:t>
      </w:r>
      <w:r w:rsidR="001636AF" w:rsidRPr="00F851AA">
        <w:t>°C, a high of 1</w:t>
      </w:r>
      <w:r w:rsidR="00F851AA" w:rsidRPr="00F851AA">
        <w:t>3.</w:t>
      </w:r>
      <w:r w:rsidR="00976CE3" w:rsidRPr="00F851AA">
        <w:t>6</w:t>
      </w:r>
      <w:r w:rsidR="00F851AA" w:rsidRPr="00F851AA">
        <w:t>7</w:t>
      </w:r>
      <w:r w:rsidR="001636AF" w:rsidRPr="00F851AA">
        <w:t xml:space="preserve">°C on the </w:t>
      </w:r>
      <w:r w:rsidR="00F851AA" w:rsidRPr="00F851AA">
        <w:t>1</w:t>
      </w:r>
      <w:r w:rsidR="00F851AA" w:rsidRPr="00F851AA">
        <w:rPr>
          <w:vertAlign w:val="superscript"/>
        </w:rPr>
        <w:t>st</w:t>
      </w:r>
      <w:r w:rsidR="001636AF" w:rsidRPr="00F851AA">
        <w:t xml:space="preserve"> and a low of 1</w:t>
      </w:r>
      <w:r w:rsidR="00F851AA" w:rsidRPr="00F851AA">
        <w:t>2.</w:t>
      </w:r>
      <w:r w:rsidR="00976CE3" w:rsidRPr="00F851AA">
        <w:t>1</w:t>
      </w:r>
      <w:r w:rsidR="00F851AA" w:rsidRPr="00F851AA">
        <w:t>3</w:t>
      </w:r>
      <w:r w:rsidR="001636AF" w:rsidRPr="00F851AA">
        <w:t xml:space="preserve">°C on the </w:t>
      </w:r>
      <w:r w:rsidR="00F851AA" w:rsidRPr="00F851AA">
        <w:t>20</w:t>
      </w:r>
      <w:r w:rsidR="00976CE3" w:rsidRPr="00F851AA">
        <w:rPr>
          <w:vertAlign w:val="superscript"/>
        </w:rPr>
        <w:t>th</w:t>
      </w:r>
      <w:r w:rsidR="00976CE3" w:rsidRPr="00F851AA">
        <w:t>.</w:t>
      </w:r>
      <w:r w:rsidR="00976CE3" w:rsidRPr="00896E5C">
        <w:rPr>
          <w:i/>
        </w:rPr>
        <w:t xml:space="preserve"> </w:t>
      </w:r>
    </w:p>
    <w:p w:rsidR="00D47AB0" w:rsidRPr="00461BB0" w:rsidRDefault="00D47AB0">
      <w:pPr>
        <w:rPr>
          <w:highlight w:val="yellow"/>
        </w:rPr>
      </w:pPr>
    </w:p>
    <w:p w:rsidR="00944DC2" w:rsidRPr="005F4784" w:rsidRDefault="00D47AB0">
      <w:pPr>
        <w:rPr>
          <w:b/>
        </w:rPr>
      </w:pPr>
      <w:r w:rsidRPr="005F4784">
        <w:rPr>
          <w:b/>
          <w:sz w:val="28"/>
          <w:szCs w:val="28"/>
          <w:u w:val="single"/>
        </w:rPr>
        <w:t xml:space="preserve">Oiled </w:t>
      </w:r>
      <w:r w:rsidR="005616BF">
        <w:rPr>
          <w:b/>
          <w:sz w:val="28"/>
          <w:szCs w:val="28"/>
          <w:u w:val="single"/>
        </w:rPr>
        <w:t xml:space="preserve">&amp; Entangled </w:t>
      </w:r>
      <w:r w:rsidRPr="005F4784">
        <w:rPr>
          <w:b/>
          <w:sz w:val="28"/>
          <w:szCs w:val="28"/>
          <w:u w:val="single"/>
        </w:rPr>
        <w:t>Things</w:t>
      </w:r>
      <w:r w:rsidR="00D10419" w:rsidRPr="005F4784">
        <w:rPr>
          <w:b/>
        </w:rPr>
        <w:t xml:space="preserve"> </w:t>
      </w:r>
    </w:p>
    <w:p w:rsidR="00944DC2" w:rsidRPr="005F4784" w:rsidRDefault="00944DC2" w:rsidP="00944DC2">
      <w:pPr>
        <w:spacing w:line="120" w:lineRule="auto"/>
      </w:pPr>
    </w:p>
    <w:p w:rsidR="00EB762D" w:rsidRDefault="00283472" w:rsidP="00CF5130">
      <w:pPr>
        <w:ind w:left="720" w:hanging="720"/>
      </w:pPr>
      <w:proofErr w:type="spellStart"/>
      <w:r>
        <w:rPr>
          <w:b/>
        </w:rPr>
        <w:t>Z</w:t>
      </w:r>
      <w:r w:rsidR="0079491C">
        <w:rPr>
          <w:b/>
        </w:rPr>
        <w:t>alophus</w:t>
      </w:r>
      <w:proofErr w:type="spellEnd"/>
      <w:r w:rsidR="00316AAB">
        <w:rPr>
          <w:b/>
        </w:rPr>
        <w:t xml:space="preserve"> </w:t>
      </w:r>
      <w:r w:rsidR="00316AAB">
        <w:t xml:space="preserve">– </w:t>
      </w:r>
      <w:r>
        <w:t xml:space="preserve">On </w:t>
      </w:r>
      <w:r w:rsidR="00896E5C">
        <w:t>Feb 18</w:t>
      </w:r>
      <w:r w:rsidRPr="00283472">
        <w:rPr>
          <w:vertAlign w:val="superscript"/>
        </w:rPr>
        <w:t>th</w:t>
      </w:r>
      <w:r>
        <w:t xml:space="preserve"> </w:t>
      </w:r>
      <w:r w:rsidR="00316AAB">
        <w:t>there w</w:t>
      </w:r>
      <w:r w:rsidR="009E4A7A">
        <w:t xml:space="preserve">as </w:t>
      </w:r>
      <w:r w:rsidR="0079491C">
        <w:t xml:space="preserve">an </w:t>
      </w:r>
      <w:r>
        <w:t xml:space="preserve">adult female on </w:t>
      </w:r>
      <w:r w:rsidR="00896E5C">
        <w:t xml:space="preserve">Upper </w:t>
      </w:r>
      <w:proofErr w:type="spellStart"/>
      <w:r w:rsidR="00896E5C">
        <w:t>Mirouga</w:t>
      </w:r>
      <w:proofErr w:type="spellEnd"/>
      <w:r w:rsidR="00896E5C">
        <w:t xml:space="preserve"> Beach with ~5-10</w:t>
      </w:r>
      <w:r w:rsidR="0079491C">
        <w:t xml:space="preserve">% of its body oiled on the </w:t>
      </w:r>
      <w:r w:rsidR="00896E5C">
        <w:t>abdomen and sides</w:t>
      </w:r>
      <w:r>
        <w:t>. There were a total of 2</w:t>
      </w:r>
      <w:r w:rsidR="00896E5C">
        <w:t>4</w:t>
      </w:r>
      <w:r>
        <w:t xml:space="preserve"> individual </w:t>
      </w:r>
      <w:proofErr w:type="spellStart"/>
      <w:r>
        <w:t>Zalophus</w:t>
      </w:r>
      <w:proofErr w:type="spellEnd"/>
      <w:r>
        <w:t xml:space="preserve"> seen with various levels of entanglements. The vast majority of which were tightly wrapped or embedded around the neck. When the material could be identified, it was usually monofilament.</w:t>
      </w:r>
    </w:p>
    <w:p w:rsidR="003404E4" w:rsidRDefault="003404E4">
      <w:pPr>
        <w:rPr>
          <w:b/>
          <w:sz w:val="28"/>
          <w:szCs w:val="28"/>
          <w:u w:val="single"/>
        </w:rPr>
      </w:pPr>
    </w:p>
    <w:p w:rsidR="00D6774B" w:rsidRDefault="00D6774B">
      <w:pPr>
        <w:rPr>
          <w:b/>
          <w:sz w:val="28"/>
          <w:szCs w:val="28"/>
          <w:u w:val="single"/>
        </w:rPr>
      </w:pPr>
    </w:p>
    <w:p w:rsidR="00944DC2" w:rsidRPr="004258E9" w:rsidRDefault="00D47AB0">
      <w:pPr>
        <w:rPr>
          <w:b/>
          <w:sz w:val="28"/>
          <w:szCs w:val="28"/>
          <w:u w:val="single"/>
        </w:rPr>
      </w:pPr>
      <w:r w:rsidRPr="004258E9">
        <w:rPr>
          <w:b/>
          <w:sz w:val="28"/>
          <w:szCs w:val="28"/>
          <w:u w:val="single"/>
        </w:rPr>
        <w:t>Breeding Birds</w:t>
      </w:r>
    </w:p>
    <w:p w:rsidR="00944DC2" w:rsidRPr="00461BB0" w:rsidRDefault="00944DC2" w:rsidP="00944DC2">
      <w:pPr>
        <w:spacing w:line="120" w:lineRule="auto"/>
        <w:rPr>
          <w:sz w:val="28"/>
          <w:szCs w:val="28"/>
          <w:highlight w:val="yellow"/>
          <w:u w:val="single"/>
        </w:rPr>
      </w:pPr>
    </w:p>
    <w:p w:rsidR="00651DCF" w:rsidRDefault="00F16807" w:rsidP="00651DCF">
      <w:pPr>
        <w:ind w:left="720" w:hanging="720"/>
      </w:pPr>
      <w:r w:rsidRPr="005F4784">
        <w:rPr>
          <w:b/>
        </w:rPr>
        <w:t>Ashy Storm-</w:t>
      </w:r>
      <w:r w:rsidR="00D10419" w:rsidRPr="005F4784">
        <w:rPr>
          <w:b/>
        </w:rPr>
        <w:t>Petrel</w:t>
      </w:r>
      <w:r w:rsidRPr="005F4784">
        <w:rPr>
          <w:b/>
        </w:rPr>
        <w:t xml:space="preserve"> – </w:t>
      </w:r>
      <w:r w:rsidR="00896E5C">
        <w:t>The first predated ASSP by Burrowing Owl was found freshly dead on Feb 8</w:t>
      </w:r>
      <w:r w:rsidR="00896E5C" w:rsidRPr="00896E5C">
        <w:rPr>
          <w:vertAlign w:val="superscript"/>
        </w:rPr>
        <w:t>th</w:t>
      </w:r>
      <w:r w:rsidR="00896E5C">
        <w:t>. No other carcasses or live birds have been noted this month</w:t>
      </w:r>
      <w:r w:rsidR="00283472">
        <w:t xml:space="preserve">.  </w:t>
      </w:r>
    </w:p>
    <w:p w:rsidR="00E37CF4" w:rsidRPr="00E37CF4" w:rsidRDefault="00E37CF4" w:rsidP="00651DCF">
      <w:pPr>
        <w:ind w:left="720" w:hanging="720"/>
      </w:pPr>
      <w:r>
        <w:rPr>
          <w:b/>
        </w:rPr>
        <w:t>Leach’s Storm</w:t>
      </w:r>
      <w:r w:rsidRPr="00E37CF4">
        <w:rPr>
          <w:b/>
        </w:rPr>
        <w:t>-Petrel</w:t>
      </w:r>
      <w:r>
        <w:t xml:space="preserve"> – </w:t>
      </w:r>
      <w:r w:rsidR="00CF5130">
        <w:t>None noticed.</w:t>
      </w:r>
    </w:p>
    <w:p w:rsidR="00225413" w:rsidRPr="007F2E3E" w:rsidRDefault="00D10419" w:rsidP="002D1735">
      <w:pPr>
        <w:ind w:left="720" w:hanging="720"/>
      </w:pPr>
      <w:r w:rsidRPr="007F2E3E">
        <w:rPr>
          <w:b/>
        </w:rPr>
        <w:t>Brandt’s Cormorant</w:t>
      </w:r>
      <w:r w:rsidR="004D3C3B" w:rsidRPr="007F2E3E">
        <w:t xml:space="preserve"> </w:t>
      </w:r>
      <w:r w:rsidR="00A81903" w:rsidRPr="007F2E3E">
        <w:t>–</w:t>
      </w:r>
      <w:r w:rsidR="00896E5C">
        <w:t>Similar to last month, m</w:t>
      </w:r>
      <w:r w:rsidR="00095574">
        <w:t xml:space="preserve">any birds have been seen roosting </w:t>
      </w:r>
      <w:r w:rsidR="00283472">
        <w:t>in the normal spots around the island</w:t>
      </w:r>
      <w:r w:rsidR="008C32EB">
        <w:t xml:space="preserve"> during most</w:t>
      </w:r>
      <w:r w:rsidR="00095574">
        <w:t xml:space="preserve"> </w:t>
      </w:r>
      <w:r w:rsidR="008C32EB">
        <w:t xml:space="preserve">mornings and </w:t>
      </w:r>
      <w:r w:rsidR="00095574">
        <w:t>evening</w:t>
      </w:r>
      <w:r w:rsidR="008C32EB">
        <w:t>s</w:t>
      </w:r>
      <w:r w:rsidR="00095574">
        <w:t xml:space="preserve"> this month</w:t>
      </w:r>
      <w:r w:rsidR="00072D52">
        <w:t>.</w:t>
      </w:r>
      <w:r w:rsidR="00896E5C">
        <w:t xml:space="preserve"> Overall numbers have increased slightly compared to last month.</w:t>
      </w:r>
      <w:r w:rsidR="00B331BD">
        <w:t xml:space="preserve"> By month’s end birds at North Landing/Tower Point were in breeding plumage.</w:t>
      </w:r>
    </w:p>
    <w:p w:rsidR="00316AAB" w:rsidRPr="007F2E3E" w:rsidRDefault="00D10419" w:rsidP="00316AAB">
      <w:pPr>
        <w:ind w:left="720" w:hanging="720"/>
      </w:pPr>
      <w:r w:rsidRPr="0013083E">
        <w:rPr>
          <w:b/>
        </w:rPr>
        <w:t>Pelagic Cormorant</w:t>
      </w:r>
      <w:r w:rsidR="00A81903" w:rsidRPr="0013083E">
        <w:rPr>
          <w:b/>
        </w:rPr>
        <w:t xml:space="preserve"> </w:t>
      </w:r>
      <w:r w:rsidR="00A630D8" w:rsidRPr="0013083E">
        <w:rPr>
          <w:b/>
        </w:rPr>
        <w:t>–</w:t>
      </w:r>
      <w:r w:rsidR="00A81903" w:rsidRPr="0013083E">
        <w:rPr>
          <w:b/>
        </w:rPr>
        <w:t xml:space="preserve"> </w:t>
      </w:r>
      <w:r w:rsidR="00283472">
        <w:t>B</w:t>
      </w:r>
      <w:r w:rsidR="00095574">
        <w:t xml:space="preserve">irds have been </w:t>
      </w:r>
      <w:r w:rsidR="00283472">
        <w:t xml:space="preserve">regularly </w:t>
      </w:r>
      <w:r w:rsidR="00095574">
        <w:t xml:space="preserve">roosting on cliff faces and islets during </w:t>
      </w:r>
      <w:r w:rsidR="008C32EB">
        <w:t>most mornings and</w:t>
      </w:r>
      <w:r w:rsidR="00095574">
        <w:t xml:space="preserve"> evening</w:t>
      </w:r>
      <w:r w:rsidR="008C32EB">
        <w:t>s</w:t>
      </w:r>
      <w:r w:rsidR="00095574">
        <w:t xml:space="preserve"> this month</w:t>
      </w:r>
      <w:r w:rsidR="00283472">
        <w:t xml:space="preserve"> </w:t>
      </w:r>
      <w:r w:rsidR="00896E5C">
        <w:t>with the majority of</w:t>
      </w:r>
      <w:r w:rsidR="00283472">
        <w:t xml:space="preserve"> individuals seen in breeding plumage and attending nest sites</w:t>
      </w:r>
      <w:r w:rsidR="00095574">
        <w:t xml:space="preserve">. </w:t>
      </w:r>
    </w:p>
    <w:p w:rsidR="00B5007D" w:rsidRPr="00CF5130" w:rsidRDefault="00D10419" w:rsidP="002D1735">
      <w:pPr>
        <w:ind w:left="720" w:hanging="720"/>
      </w:pPr>
      <w:r w:rsidRPr="000332F0">
        <w:rPr>
          <w:b/>
        </w:rPr>
        <w:t>Double-crested Cormorant</w:t>
      </w:r>
      <w:r w:rsidRPr="000332F0">
        <w:t xml:space="preserve"> </w:t>
      </w:r>
      <w:r w:rsidR="00A630D8" w:rsidRPr="000332F0">
        <w:t>–</w:t>
      </w:r>
      <w:r w:rsidR="00CF5130">
        <w:t xml:space="preserve"> </w:t>
      </w:r>
      <w:r w:rsidR="007C6128">
        <w:t>None detected this month</w:t>
      </w:r>
      <w:r w:rsidR="00CF5130">
        <w:t>.</w:t>
      </w:r>
    </w:p>
    <w:p w:rsidR="00D62C8F" w:rsidRDefault="00D10419" w:rsidP="00316AAB">
      <w:pPr>
        <w:ind w:left="720" w:hanging="720"/>
      </w:pPr>
      <w:r w:rsidRPr="008B503C">
        <w:rPr>
          <w:b/>
        </w:rPr>
        <w:t>Western Gull</w:t>
      </w:r>
      <w:r w:rsidR="00A630D8" w:rsidRPr="008B503C">
        <w:t xml:space="preserve"> </w:t>
      </w:r>
      <w:r w:rsidR="00AA1212" w:rsidRPr="008B503C">
        <w:t>–</w:t>
      </w:r>
      <w:r w:rsidR="004042B7">
        <w:t xml:space="preserve"> </w:t>
      </w:r>
      <w:r w:rsidR="00DB6A57">
        <w:t xml:space="preserve">Numbers increased throughout the month and a few thousand individuals were </w:t>
      </w:r>
      <w:r w:rsidR="00896E5C">
        <w:t>regularly</w:t>
      </w:r>
      <w:r w:rsidR="00D21FF6">
        <w:t xml:space="preserve"> </w:t>
      </w:r>
      <w:r w:rsidR="00DB6A57">
        <w:t>seen on territory in the mo</w:t>
      </w:r>
      <w:r w:rsidR="00896E5C">
        <w:t>rning and evenings</w:t>
      </w:r>
      <w:r w:rsidR="00095574">
        <w:t>.</w:t>
      </w:r>
      <w:r w:rsidR="00D21FF6">
        <w:t xml:space="preserve"> </w:t>
      </w:r>
      <w:r w:rsidR="00896E5C">
        <w:t>It was noted on Feb 17</w:t>
      </w:r>
      <w:r w:rsidR="00896E5C" w:rsidRPr="00896E5C">
        <w:rPr>
          <w:vertAlign w:val="superscript"/>
        </w:rPr>
        <w:t>th</w:t>
      </w:r>
      <w:r w:rsidR="00896E5C">
        <w:t xml:space="preserve"> that many breeding birds have been remaining on territory overnight which became more consistent by the end of the month</w:t>
      </w:r>
      <w:r w:rsidR="00D21FF6">
        <w:t>.</w:t>
      </w:r>
    </w:p>
    <w:p w:rsidR="00D21FF6" w:rsidRPr="00D21FF6" w:rsidRDefault="00D21FF6" w:rsidP="00316AAB">
      <w:pPr>
        <w:ind w:left="720" w:hanging="720"/>
      </w:pPr>
      <w:r>
        <w:rPr>
          <w:b/>
        </w:rPr>
        <w:t xml:space="preserve">California Gulls </w:t>
      </w:r>
      <w:r w:rsidRPr="00D21FF6">
        <w:rPr>
          <w:b/>
        </w:rPr>
        <w:t xml:space="preserve">– </w:t>
      </w:r>
      <w:r w:rsidR="00F65BE4">
        <w:t>Large roosts have been documented on the Marine Terrace in areas where nesting has been documented.</w:t>
      </w:r>
      <w:r w:rsidRPr="00D21FF6">
        <w:t xml:space="preserve"> </w:t>
      </w:r>
    </w:p>
    <w:p w:rsidR="00D21FF6" w:rsidRPr="00BF1DB4" w:rsidRDefault="00D21FF6" w:rsidP="00D21FF6">
      <w:pPr>
        <w:ind w:left="720" w:hanging="720"/>
      </w:pPr>
      <w:r w:rsidRPr="00BF1DB4">
        <w:rPr>
          <w:b/>
        </w:rPr>
        <w:t xml:space="preserve">Common </w:t>
      </w:r>
      <w:proofErr w:type="spellStart"/>
      <w:r w:rsidRPr="00BF1DB4">
        <w:rPr>
          <w:b/>
        </w:rPr>
        <w:t>Murre</w:t>
      </w:r>
      <w:proofErr w:type="spellEnd"/>
      <w:r w:rsidRPr="00BF1DB4">
        <w:rPr>
          <w:b/>
        </w:rPr>
        <w:t xml:space="preserve"> – </w:t>
      </w:r>
      <w:r w:rsidR="00F65BE4">
        <w:t>H</w:t>
      </w:r>
      <w:r>
        <w:t xml:space="preserve">igh colony attendance </w:t>
      </w:r>
      <w:r w:rsidR="00F65BE4">
        <w:t xml:space="preserve">has been frequent this month and band </w:t>
      </w:r>
      <w:proofErr w:type="spellStart"/>
      <w:r w:rsidR="00F65BE4">
        <w:t>resights</w:t>
      </w:r>
      <w:proofErr w:type="spellEnd"/>
      <w:r w:rsidR="00F65BE4">
        <w:t xml:space="preserve"> at USP was conducted twice</w:t>
      </w:r>
      <w:r>
        <w:t>.</w:t>
      </w:r>
    </w:p>
    <w:p w:rsidR="00225413" w:rsidRPr="008B503C" w:rsidRDefault="00DF5FAF" w:rsidP="002D1735">
      <w:pPr>
        <w:ind w:left="720" w:hanging="720"/>
      </w:pPr>
      <w:r w:rsidRPr="008B503C">
        <w:rPr>
          <w:b/>
        </w:rPr>
        <w:t>Pigeon Guillemot</w:t>
      </w:r>
      <w:r w:rsidR="00A630D8" w:rsidRPr="008B503C">
        <w:rPr>
          <w:b/>
        </w:rPr>
        <w:t xml:space="preserve"> </w:t>
      </w:r>
      <w:r w:rsidR="00DC1EA6" w:rsidRPr="008B503C">
        <w:rPr>
          <w:b/>
        </w:rPr>
        <w:t>–</w:t>
      </w:r>
      <w:r w:rsidR="00A630D8" w:rsidRPr="008B503C">
        <w:rPr>
          <w:b/>
        </w:rPr>
        <w:t xml:space="preserve"> </w:t>
      </w:r>
      <w:r w:rsidR="00F65BE4">
        <w:t>None detected this month</w:t>
      </w:r>
      <w:r w:rsidR="00D21FF6">
        <w:t xml:space="preserve">. </w:t>
      </w:r>
    </w:p>
    <w:p w:rsidR="00D21FF6" w:rsidRDefault="00D21FF6" w:rsidP="00D21FF6">
      <w:pPr>
        <w:ind w:left="720" w:hanging="720"/>
      </w:pPr>
      <w:r w:rsidRPr="00BF1DB4">
        <w:rPr>
          <w:b/>
        </w:rPr>
        <w:t xml:space="preserve">Cassin’s Auklet – </w:t>
      </w:r>
      <w:r>
        <w:t xml:space="preserve">Cassin’s </w:t>
      </w:r>
      <w:r w:rsidR="00F65BE4">
        <w:t>were documented attending the island on multiple nights around Feb 11</w:t>
      </w:r>
      <w:r w:rsidR="00F65BE4" w:rsidRPr="00F65BE4">
        <w:rPr>
          <w:vertAlign w:val="superscript"/>
        </w:rPr>
        <w:t>th</w:t>
      </w:r>
      <w:r w:rsidR="00F65BE4">
        <w:t xml:space="preserve"> in which there were large numbers and they were excavating burrows</w:t>
      </w:r>
      <w:r>
        <w:t xml:space="preserve">. </w:t>
      </w:r>
    </w:p>
    <w:p w:rsidR="00225413" w:rsidRPr="003039CA" w:rsidRDefault="00DF5FAF" w:rsidP="002D1735">
      <w:pPr>
        <w:ind w:left="720" w:hanging="720"/>
      </w:pPr>
      <w:r w:rsidRPr="00BF1DB4">
        <w:rPr>
          <w:b/>
        </w:rPr>
        <w:t>Rhinoceros Auklet</w:t>
      </w:r>
      <w:r w:rsidR="00DC1EA6" w:rsidRPr="00BF1DB4">
        <w:rPr>
          <w:b/>
        </w:rPr>
        <w:t xml:space="preserve"> – </w:t>
      </w:r>
      <w:r w:rsidR="00F65BE4">
        <w:t>No live individuals were seen this month but 5 freshly dead individuals (all killed by Peregrine Falcons) were documented at NL on 5 different days</w:t>
      </w:r>
      <w:r w:rsidR="00451187">
        <w:t>.</w:t>
      </w:r>
    </w:p>
    <w:p w:rsidR="00225413" w:rsidRPr="00461BB0" w:rsidRDefault="00DF5FAF" w:rsidP="002D1735">
      <w:pPr>
        <w:ind w:left="720" w:hanging="720"/>
        <w:rPr>
          <w:highlight w:val="yellow"/>
        </w:rPr>
      </w:pPr>
      <w:r w:rsidRPr="00BF1DB4">
        <w:rPr>
          <w:b/>
        </w:rPr>
        <w:t>Tufted Puffin</w:t>
      </w:r>
      <w:r w:rsidR="00DC1EA6" w:rsidRPr="00BF1DB4">
        <w:rPr>
          <w:b/>
        </w:rPr>
        <w:t xml:space="preserve"> </w:t>
      </w:r>
      <w:r w:rsidR="001E1F5E" w:rsidRPr="00BF1DB4">
        <w:rPr>
          <w:b/>
        </w:rPr>
        <w:t>–</w:t>
      </w:r>
      <w:r w:rsidR="00DC1EA6" w:rsidRPr="00BF1DB4">
        <w:rPr>
          <w:b/>
        </w:rPr>
        <w:t xml:space="preserve"> </w:t>
      </w:r>
      <w:r w:rsidR="00B91E74">
        <w:t>None were seen.</w:t>
      </w:r>
    </w:p>
    <w:p w:rsidR="0003071F" w:rsidRPr="00255A9D" w:rsidRDefault="00DF5FAF" w:rsidP="00AD66C2">
      <w:pPr>
        <w:ind w:left="720" w:hanging="720"/>
      </w:pPr>
      <w:r w:rsidRPr="00255A9D">
        <w:rPr>
          <w:b/>
        </w:rPr>
        <w:t>Black Oystercatchers</w:t>
      </w:r>
      <w:r w:rsidR="00651DCF" w:rsidRPr="00255A9D">
        <w:t xml:space="preserve"> – </w:t>
      </w:r>
      <w:r w:rsidR="00F65BE4">
        <w:t>Similar to last month, m</w:t>
      </w:r>
      <w:r w:rsidR="00CF5130">
        <w:t xml:space="preserve">ost seen roosting </w:t>
      </w:r>
      <w:r w:rsidR="002C7203">
        <w:t xml:space="preserve">and feeding </w:t>
      </w:r>
      <w:r w:rsidR="00CF5130">
        <w:t xml:space="preserve">on Low Arch </w:t>
      </w:r>
      <w:r w:rsidR="002C7203">
        <w:t xml:space="preserve">and Mussel Flat </w:t>
      </w:r>
      <w:r w:rsidR="00CF5130">
        <w:t xml:space="preserve">during high tide, but </w:t>
      </w:r>
      <w:r w:rsidR="004042B7">
        <w:t xml:space="preserve">individuals </w:t>
      </w:r>
      <w:r w:rsidR="002C7203">
        <w:t>were</w:t>
      </w:r>
      <w:r w:rsidR="00CF5130">
        <w:t xml:space="preserve"> also scattered about </w:t>
      </w:r>
      <w:r w:rsidR="007C6128">
        <w:t>other intertidal areas</w:t>
      </w:r>
      <w:r w:rsidR="00CF5130">
        <w:t>.</w:t>
      </w:r>
      <w:r w:rsidR="00BA6620">
        <w:t xml:space="preserve"> </w:t>
      </w:r>
      <w:r w:rsidR="00977381">
        <w:t>During high tide events it was common to see 30 + birds roosting together.</w:t>
      </w:r>
    </w:p>
    <w:p w:rsidR="00344E7E" w:rsidRPr="00461BB0" w:rsidRDefault="00344E7E" w:rsidP="0003071F">
      <w:pPr>
        <w:ind w:left="720" w:hanging="720"/>
        <w:rPr>
          <w:b/>
          <w:sz w:val="28"/>
          <w:szCs w:val="28"/>
          <w:highlight w:val="yellow"/>
          <w:u w:val="single"/>
        </w:rPr>
      </w:pPr>
    </w:p>
    <w:p w:rsidR="00225413" w:rsidRPr="002C7203" w:rsidRDefault="00D47AB0" w:rsidP="0003071F">
      <w:pPr>
        <w:ind w:left="720" w:hanging="720"/>
      </w:pPr>
      <w:r w:rsidRPr="00E04DFF">
        <w:rPr>
          <w:b/>
          <w:sz w:val="28"/>
          <w:szCs w:val="28"/>
          <w:u w:val="single"/>
        </w:rPr>
        <w:t>Pinnipeds</w:t>
      </w:r>
      <w:r w:rsidR="002C7203">
        <w:rPr>
          <w:b/>
          <w:sz w:val="28"/>
          <w:szCs w:val="28"/>
          <w:u w:val="single"/>
        </w:rPr>
        <w:t xml:space="preserve"> </w:t>
      </w:r>
    </w:p>
    <w:p w:rsidR="00225413" w:rsidRPr="00693E95" w:rsidRDefault="00225413" w:rsidP="00225413">
      <w:pPr>
        <w:spacing w:line="120" w:lineRule="auto"/>
        <w:rPr>
          <w:i/>
          <w:sz w:val="28"/>
          <w:szCs w:val="28"/>
          <w:u w:val="single"/>
        </w:rPr>
      </w:pPr>
    </w:p>
    <w:p w:rsidR="00DE1DCD" w:rsidRPr="00693E95" w:rsidRDefault="00BE232A" w:rsidP="002D1735">
      <w:pPr>
        <w:ind w:left="720" w:hanging="720"/>
        <w:rPr>
          <w:i/>
        </w:rPr>
      </w:pPr>
      <w:r w:rsidRPr="00914E7E">
        <w:rPr>
          <w:b/>
        </w:rPr>
        <w:t>California Sea Lion</w:t>
      </w:r>
      <w:r w:rsidR="00CD7EB2" w:rsidRPr="00914E7E">
        <w:rPr>
          <w:b/>
        </w:rPr>
        <w:t xml:space="preserve"> </w:t>
      </w:r>
      <w:r w:rsidR="00466D42" w:rsidRPr="00914E7E">
        <w:t>–</w:t>
      </w:r>
      <w:r w:rsidR="00466D42" w:rsidRPr="00693E95">
        <w:rPr>
          <w:i/>
        </w:rPr>
        <w:t xml:space="preserve"> </w:t>
      </w:r>
      <w:r w:rsidR="00977381" w:rsidRPr="00914E7E">
        <w:t xml:space="preserve">Overall numbers </w:t>
      </w:r>
      <w:r w:rsidR="00914E7E" w:rsidRPr="00914E7E">
        <w:t xml:space="preserve">fluctuated this </w:t>
      </w:r>
      <w:r w:rsidR="001E0271" w:rsidRPr="00914E7E">
        <w:t xml:space="preserve">month </w:t>
      </w:r>
      <w:r w:rsidR="00914E7E" w:rsidRPr="00914E7E">
        <w:t>with lower numbers early and an increase late in the month. There are still</w:t>
      </w:r>
      <w:r w:rsidR="001E0271" w:rsidRPr="00914E7E">
        <w:t xml:space="preserve"> large numbers </w:t>
      </w:r>
      <w:proofErr w:type="spellStart"/>
      <w:r w:rsidR="001E0271" w:rsidRPr="00914E7E">
        <w:t>hau</w:t>
      </w:r>
      <w:r w:rsidR="00914E7E" w:rsidRPr="00914E7E">
        <w:t>ing</w:t>
      </w:r>
      <w:r w:rsidR="001E0271" w:rsidRPr="00914E7E">
        <w:t>l</w:t>
      </w:r>
      <w:proofErr w:type="spellEnd"/>
      <w:r w:rsidR="001E0271" w:rsidRPr="00914E7E">
        <w:t xml:space="preserve"> out high on the marine terrace. </w:t>
      </w:r>
      <w:r w:rsidR="00BD466A" w:rsidRPr="00914E7E">
        <w:t xml:space="preserve">On average there were </w:t>
      </w:r>
      <w:r w:rsidR="001E0271" w:rsidRPr="00914E7E">
        <w:t>3,</w:t>
      </w:r>
      <w:r w:rsidR="00692EA0" w:rsidRPr="00914E7E">
        <w:t>042</w:t>
      </w:r>
      <w:r w:rsidR="00BD466A" w:rsidRPr="00914E7E">
        <w:t xml:space="preserve"> (±</w:t>
      </w:r>
      <w:r w:rsidR="00692EA0" w:rsidRPr="00914E7E">
        <w:t>812</w:t>
      </w:r>
      <w:r w:rsidR="00BD466A" w:rsidRPr="00914E7E">
        <w:t>) animals counted</w:t>
      </w:r>
      <w:r w:rsidR="00845760" w:rsidRPr="00914E7E">
        <w:t xml:space="preserve"> during pinniped census</w:t>
      </w:r>
      <w:r w:rsidR="007401D6" w:rsidRPr="00914E7E">
        <w:t xml:space="preserve"> from the lighthouse</w:t>
      </w:r>
      <w:r w:rsidR="00BD466A" w:rsidRPr="00914E7E">
        <w:t>.</w:t>
      </w:r>
      <w:r w:rsidR="00692EA0" w:rsidRPr="00914E7E">
        <w:t xml:space="preserve"> The high count was 4,257 on the 2</w:t>
      </w:r>
      <w:r w:rsidR="001E0271" w:rsidRPr="00914E7E">
        <w:t>5</w:t>
      </w:r>
      <w:r w:rsidR="001E0271" w:rsidRPr="00914E7E">
        <w:rPr>
          <w:vertAlign w:val="superscript"/>
        </w:rPr>
        <w:t>th</w:t>
      </w:r>
      <w:r w:rsidR="001E0271" w:rsidRPr="00914E7E">
        <w:t>.</w:t>
      </w:r>
      <w:r w:rsidR="00E74F22" w:rsidRPr="00914E7E">
        <w:t xml:space="preserve"> </w:t>
      </w:r>
      <w:r w:rsidR="00B5112B" w:rsidRPr="00914E7E">
        <w:t xml:space="preserve">There were many emaciated individuals observed around the island this month and aborted fetuses </w:t>
      </w:r>
      <w:r w:rsidR="00914E7E" w:rsidRPr="00914E7E">
        <w:t>continued to be seen</w:t>
      </w:r>
      <w:r w:rsidR="00B5112B" w:rsidRPr="00914E7E">
        <w:t xml:space="preserve">. By the end of the month there were a total of </w:t>
      </w:r>
      <w:r w:rsidR="00914E7E" w:rsidRPr="00914E7E">
        <w:t>36</w:t>
      </w:r>
      <w:r w:rsidR="00B5112B" w:rsidRPr="00914E7E">
        <w:t xml:space="preserve"> fetuses observed</w:t>
      </w:r>
      <w:r w:rsidR="00914E7E" w:rsidRPr="00914E7E">
        <w:t xml:space="preserve"> and with the 11 documented last month the total observed is 47</w:t>
      </w:r>
      <w:r w:rsidR="00B5112B" w:rsidRPr="00914E7E">
        <w:t xml:space="preserve">. There were also </w:t>
      </w:r>
      <w:r w:rsidR="00914E7E" w:rsidRPr="00914E7E">
        <w:t>four</w:t>
      </w:r>
      <w:r w:rsidR="00B5112B" w:rsidRPr="00914E7E">
        <w:t xml:space="preserve"> individual sea lions observed with fresh </w:t>
      </w:r>
      <w:r w:rsidR="00B5112B" w:rsidRPr="00914E7E">
        <w:lastRenderedPageBreak/>
        <w:t xml:space="preserve">shark bites </w:t>
      </w:r>
      <w:r w:rsidR="00914E7E" w:rsidRPr="00914E7E">
        <w:t>throughout the entire month</w:t>
      </w:r>
      <w:r w:rsidR="00B5112B" w:rsidRPr="00914E7E">
        <w:t>.</w:t>
      </w:r>
      <w:r w:rsidR="00914E7E" w:rsidRPr="00914E7E">
        <w:t xml:space="preserve"> Also at least 3 animals were showing symptoms of </w:t>
      </w:r>
      <w:proofErr w:type="spellStart"/>
      <w:r w:rsidR="00914E7E" w:rsidRPr="00914E7E">
        <w:t>domoic</w:t>
      </w:r>
      <w:proofErr w:type="spellEnd"/>
      <w:r w:rsidR="00914E7E" w:rsidRPr="00914E7E">
        <w:t xml:space="preserve"> acid poisoning.</w:t>
      </w:r>
    </w:p>
    <w:p w:rsidR="00A31039" w:rsidRPr="00914E7E" w:rsidRDefault="00225413" w:rsidP="00A31039">
      <w:pPr>
        <w:ind w:left="720" w:hanging="720"/>
      </w:pPr>
      <w:r w:rsidRPr="00914E7E">
        <w:rPr>
          <w:b/>
        </w:rPr>
        <w:t>Steller</w:t>
      </w:r>
      <w:r w:rsidR="00BE232A" w:rsidRPr="00914E7E">
        <w:rPr>
          <w:b/>
        </w:rPr>
        <w:t xml:space="preserve"> Sea Lions</w:t>
      </w:r>
      <w:r w:rsidR="00BE232A" w:rsidRPr="00914E7E">
        <w:t xml:space="preserve"> </w:t>
      </w:r>
      <w:r w:rsidR="00E04DFF" w:rsidRPr="00914E7E">
        <w:t>–</w:t>
      </w:r>
      <w:r w:rsidR="00914E7E" w:rsidRPr="00914E7E">
        <w:t xml:space="preserve">Overall numbers decreased this month with a marked absence of adult females and their yearlings in the usual spots at IHB and SB intertidal along with DSLF and SLC. An adult male was seen on one occasion in the middle of the month. </w:t>
      </w:r>
      <w:r w:rsidR="00692EA0" w:rsidRPr="00914E7E">
        <w:t xml:space="preserve">On average there were </w:t>
      </w:r>
      <w:r w:rsidR="001E0271" w:rsidRPr="00914E7E">
        <w:t>3</w:t>
      </w:r>
      <w:r w:rsidR="00692EA0" w:rsidRPr="00914E7E">
        <w:t>6</w:t>
      </w:r>
      <w:r w:rsidR="001E0271" w:rsidRPr="00914E7E">
        <w:t xml:space="preserve"> (</w:t>
      </w:r>
      <w:r w:rsidR="00BD466A" w:rsidRPr="00914E7E">
        <w:t>±</w:t>
      </w:r>
      <w:r w:rsidR="00DD2265" w:rsidRPr="00914E7E">
        <w:t>1</w:t>
      </w:r>
      <w:r w:rsidR="00692EA0" w:rsidRPr="00914E7E">
        <w:t>4</w:t>
      </w:r>
      <w:r w:rsidR="0002153D" w:rsidRPr="00914E7E">
        <w:t>) animals</w:t>
      </w:r>
      <w:r w:rsidR="00BD466A" w:rsidRPr="00914E7E">
        <w:t>.</w:t>
      </w:r>
      <w:r w:rsidR="001E0271" w:rsidRPr="00914E7E">
        <w:t xml:space="preserve"> The high count was </w:t>
      </w:r>
      <w:r w:rsidR="00692EA0" w:rsidRPr="00914E7E">
        <w:t>55 on the 11</w:t>
      </w:r>
      <w:r w:rsidR="001E0271" w:rsidRPr="00914E7E">
        <w:rPr>
          <w:vertAlign w:val="superscript"/>
        </w:rPr>
        <w:t>th</w:t>
      </w:r>
      <w:r w:rsidR="001E0271" w:rsidRPr="00914E7E">
        <w:t>.</w:t>
      </w:r>
    </w:p>
    <w:p w:rsidR="00225413" w:rsidRPr="00693E95" w:rsidRDefault="00BE232A" w:rsidP="001636AF">
      <w:pPr>
        <w:ind w:left="720" w:hanging="720"/>
        <w:rPr>
          <w:i/>
        </w:rPr>
      </w:pPr>
      <w:r w:rsidRPr="00D6774B">
        <w:rPr>
          <w:b/>
        </w:rPr>
        <w:t>Northern Elephant Seal</w:t>
      </w:r>
      <w:r w:rsidR="00225413" w:rsidRPr="00D6774B">
        <w:rPr>
          <w:b/>
        </w:rPr>
        <w:t xml:space="preserve"> </w:t>
      </w:r>
      <w:r w:rsidR="00DC719F" w:rsidRPr="00D6774B">
        <w:rPr>
          <w:b/>
        </w:rPr>
        <w:t xml:space="preserve">– </w:t>
      </w:r>
      <w:r w:rsidR="004A71EE" w:rsidRPr="00D6774B">
        <w:t>By the 29</w:t>
      </w:r>
      <w:r w:rsidR="004A71EE" w:rsidRPr="00D6774B">
        <w:rPr>
          <w:vertAlign w:val="superscript"/>
        </w:rPr>
        <w:t>th</w:t>
      </w:r>
      <w:r w:rsidR="004A71EE" w:rsidRPr="00D6774B">
        <w:t xml:space="preserve"> of February there were only a total of 5 cows and pups remaining on SEFI’s breeding colony (1 pair in </w:t>
      </w:r>
      <w:proofErr w:type="spellStart"/>
      <w:r w:rsidR="004A71EE" w:rsidRPr="00D6774B">
        <w:t>Mirounga</w:t>
      </w:r>
      <w:proofErr w:type="spellEnd"/>
      <w:r w:rsidR="004A71EE" w:rsidRPr="00D6774B">
        <w:t xml:space="preserve"> Beach and 4 pairs on Sand Flat)</w:t>
      </w:r>
      <w:r w:rsidR="00B5112B" w:rsidRPr="00D6774B">
        <w:t xml:space="preserve">. </w:t>
      </w:r>
      <w:r w:rsidR="004A71EE" w:rsidRPr="00D6774B">
        <w:t>All but one cow should wean within the first week of March except one cow whose pup is only 14 days old. No additional pups died this season since the January report. However, one weaned pup did fall into breaker cove and was washed out to sea.</w:t>
      </w:r>
      <w:r w:rsidR="00077179" w:rsidRPr="00D6774B">
        <w:t xml:space="preserve"> </w:t>
      </w:r>
      <w:r w:rsidR="004A71EE" w:rsidRPr="00D6774B">
        <w:t xml:space="preserve">We currently have 36 pups that successfully weaned from Sand Flat and 2 from </w:t>
      </w:r>
      <w:proofErr w:type="spellStart"/>
      <w:r w:rsidR="004A71EE" w:rsidRPr="00D6774B">
        <w:t>Mirounga</w:t>
      </w:r>
      <w:proofErr w:type="spellEnd"/>
      <w:r w:rsidR="004A71EE" w:rsidRPr="00D6774B">
        <w:t xml:space="preserve"> Beach. </w:t>
      </w:r>
      <w:r w:rsidR="009D21F2" w:rsidRPr="00D6774B">
        <w:t xml:space="preserve">During the WEI census </w:t>
      </w:r>
      <w:r w:rsidR="001E0271" w:rsidRPr="00D6774B">
        <w:t>on the 2</w:t>
      </w:r>
      <w:r w:rsidR="004A71EE" w:rsidRPr="00D6774B">
        <w:t>7</w:t>
      </w:r>
      <w:r w:rsidR="001E0271" w:rsidRPr="00D6774B">
        <w:rPr>
          <w:vertAlign w:val="superscript"/>
        </w:rPr>
        <w:t>th</w:t>
      </w:r>
      <w:r w:rsidR="001E0271" w:rsidRPr="00D6774B">
        <w:t xml:space="preserve"> </w:t>
      </w:r>
      <w:r w:rsidR="009D21F2" w:rsidRPr="00D6774B">
        <w:t>there we</w:t>
      </w:r>
      <w:r w:rsidR="00F67B5F" w:rsidRPr="00D6774B">
        <w:t xml:space="preserve">re a total of </w:t>
      </w:r>
      <w:r w:rsidR="00D6774B" w:rsidRPr="00D6774B">
        <w:t>20</w:t>
      </w:r>
      <w:r w:rsidR="004A71EE" w:rsidRPr="00D6774B">
        <w:t xml:space="preserve"> animals including 3 cows, 2 </w:t>
      </w:r>
      <w:r w:rsidR="000C7DB2" w:rsidRPr="00D6774B">
        <w:t>pups</w:t>
      </w:r>
      <w:r w:rsidR="004A71EE" w:rsidRPr="00D6774B">
        <w:t>, 12 weaned pups, 1 immature, 1 SA3 and 1 bull</w:t>
      </w:r>
      <w:r w:rsidR="000C7DB2" w:rsidRPr="00D6774B">
        <w:t xml:space="preserve">. </w:t>
      </w:r>
      <w:r w:rsidR="00D6774B" w:rsidRPr="00D6774B">
        <w:t>We believe that a number of weaned pups from WEI have started to venture into the water as mystery weaned pups have started to show up in the breeding colonies on SEFI</w:t>
      </w:r>
      <w:r w:rsidR="000C7DB2" w:rsidRPr="00D6774B">
        <w:t>.</w:t>
      </w:r>
      <w:r w:rsidR="00D6774B" w:rsidRPr="00D6774B">
        <w:t xml:space="preserve"> This would account for the reduced number of weaned pups compared to the pups counted on the previous WEI trip.</w:t>
      </w:r>
      <w:r w:rsidR="00D6774B">
        <w:rPr>
          <w:i/>
        </w:rPr>
        <w:t xml:space="preserve"> </w:t>
      </w:r>
      <w:r w:rsidR="001636AF" w:rsidRPr="00692EA0">
        <w:t xml:space="preserve">On average there were </w:t>
      </w:r>
      <w:r w:rsidR="000C7DB2" w:rsidRPr="00692EA0">
        <w:t>1</w:t>
      </w:r>
      <w:r w:rsidR="00692EA0">
        <w:t>14</w:t>
      </w:r>
      <w:r w:rsidR="001636AF" w:rsidRPr="00692EA0">
        <w:t xml:space="preserve"> (±</w:t>
      </w:r>
      <w:r w:rsidR="00692EA0">
        <w:t>29</w:t>
      </w:r>
      <w:r w:rsidR="001636AF" w:rsidRPr="00692EA0">
        <w:t xml:space="preserve">) animals counted </w:t>
      </w:r>
      <w:r w:rsidR="00F5308E" w:rsidRPr="00692EA0">
        <w:t xml:space="preserve">during </w:t>
      </w:r>
      <w:r w:rsidR="001636AF" w:rsidRPr="00692EA0">
        <w:t>census.</w:t>
      </w:r>
      <w:r w:rsidR="000C7DB2" w:rsidRPr="00692EA0">
        <w:t xml:space="preserve"> The hig</w:t>
      </w:r>
      <w:r w:rsidR="00692EA0">
        <w:t>h count was 144</w:t>
      </w:r>
      <w:r w:rsidR="000C7DB2" w:rsidRPr="00692EA0">
        <w:t>, including 7</w:t>
      </w:r>
      <w:r w:rsidR="00692EA0">
        <w:t>6</w:t>
      </w:r>
      <w:r w:rsidR="000C7DB2" w:rsidRPr="00692EA0">
        <w:t xml:space="preserve"> cows and </w:t>
      </w:r>
      <w:r w:rsidR="00692EA0">
        <w:t>35</w:t>
      </w:r>
      <w:r w:rsidR="000C7DB2" w:rsidRPr="00692EA0">
        <w:t xml:space="preserve"> pups, </w:t>
      </w:r>
      <w:r w:rsidR="00692EA0">
        <w:t xml:space="preserve">and 4 weaned pups </w:t>
      </w:r>
      <w:r w:rsidR="000C7DB2" w:rsidRPr="00692EA0">
        <w:t xml:space="preserve">on the </w:t>
      </w:r>
      <w:r w:rsidR="00692EA0">
        <w:t>1</w:t>
      </w:r>
      <w:r w:rsidR="00692EA0" w:rsidRPr="00692EA0">
        <w:rPr>
          <w:vertAlign w:val="superscript"/>
        </w:rPr>
        <w:t>st</w:t>
      </w:r>
      <w:r w:rsidR="000C7DB2" w:rsidRPr="00692EA0">
        <w:t xml:space="preserve">. </w:t>
      </w:r>
    </w:p>
    <w:p w:rsidR="00AA1212" w:rsidRPr="00693E95" w:rsidRDefault="00BE232A" w:rsidP="00DC719F">
      <w:pPr>
        <w:ind w:left="720" w:hanging="720"/>
        <w:rPr>
          <w:i/>
          <w:color w:val="FF0000"/>
        </w:rPr>
      </w:pPr>
      <w:r w:rsidRPr="00914E7E">
        <w:rPr>
          <w:b/>
        </w:rPr>
        <w:t>Harbor Seal</w:t>
      </w:r>
      <w:r w:rsidR="00DC719F" w:rsidRPr="00914E7E">
        <w:rPr>
          <w:b/>
        </w:rPr>
        <w:t xml:space="preserve"> – </w:t>
      </w:r>
      <w:r w:rsidR="007401D6" w:rsidRPr="00914E7E">
        <w:t>As usual o</w:t>
      </w:r>
      <w:r w:rsidR="00F93901" w:rsidRPr="00914E7E">
        <w:t xml:space="preserve">verall numbers were </w:t>
      </w:r>
      <w:r w:rsidR="007401D6" w:rsidRPr="00914E7E">
        <w:t xml:space="preserve">highly </w:t>
      </w:r>
      <w:r w:rsidR="00F93901" w:rsidRPr="00914E7E">
        <w:t xml:space="preserve">variable this month </w:t>
      </w:r>
      <w:r w:rsidR="007401D6" w:rsidRPr="00914E7E">
        <w:t>and</w:t>
      </w:r>
      <w:r w:rsidR="000C7DB2" w:rsidRPr="00914E7E">
        <w:t xml:space="preserve"> heavily dependent upon tide and swell</w:t>
      </w:r>
      <w:r w:rsidR="00F93901" w:rsidRPr="00914E7E">
        <w:t xml:space="preserve"> conditi</w:t>
      </w:r>
      <w:r w:rsidR="007401D6" w:rsidRPr="00914E7E">
        <w:t xml:space="preserve">ons (high tide </w:t>
      </w:r>
      <w:r w:rsidR="000C7DB2" w:rsidRPr="00914E7E">
        <w:t xml:space="preserve">or swell </w:t>
      </w:r>
      <w:r w:rsidR="007401D6" w:rsidRPr="00914E7E">
        <w:t xml:space="preserve">results in </w:t>
      </w:r>
      <w:r w:rsidR="000C7DB2" w:rsidRPr="00914E7E">
        <w:t xml:space="preserve">reduced </w:t>
      </w:r>
      <w:r w:rsidR="007401D6" w:rsidRPr="00914E7E">
        <w:t>haul out areas)</w:t>
      </w:r>
      <w:r w:rsidR="00F93901" w:rsidRPr="00914E7E">
        <w:t>.</w:t>
      </w:r>
      <w:r w:rsidR="005402FE" w:rsidRPr="00693E95">
        <w:rPr>
          <w:i/>
        </w:rPr>
        <w:t xml:space="preserve"> </w:t>
      </w:r>
      <w:r w:rsidR="000C7DB2" w:rsidRPr="00692EA0">
        <w:t>The av</w:t>
      </w:r>
      <w:r w:rsidR="004A578D" w:rsidRPr="00692EA0">
        <w:t>erage</w:t>
      </w:r>
      <w:r w:rsidR="002906FC" w:rsidRPr="00692EA0">
        <w:t xml:space="preserve"> </w:t>
      </w:r>
      <w:r w:rsidR="000C7DB2" w:rsidRPr="00692EA0">
        <w:t>co</w:t>
      </w:r>
      <w:r w:rsidR="00692EA0">
        <w:t>unt for the month was 28</w:t>
      </w:r>
      <w:r w:rsidR="002906FC" w:rsidRPr="00692EA0">
        <w:t xml:space="preserve"> </w:t>
      </w:r>
      <w:r w:rsidR="005402FE" w:rsidRPr="00692EA0">
        <w:t>(±</w:t>
      </w:r>
      <w:r w:rsidR="00692EA0">
        <w:t>32</w:t>
      </w:r>
      <w:r w:rsidR="004A578D" w:rsidRPr="00692EA0">
        <w:t>)</w:t>
      </w:r>
      <w:r w:rsidR="00265856" w:rsidRPr="00692EA0">
        <w:t xml:space="preserve"> </w:t>
      </w:r>
      <w:r w:rsidR="00692EA0">
        <w:t>with a high count of 72 on the 18</w:t>
      </w:r>
      <w:r w:rsidR="00692EA0" w:rsidRPr="00692EA0">
        <w:rPr>
          <w:vertAlign w:val="superscript"/>
        </w:rPr>
        <w:t>th</w:t>
      </w:r>
      <w:r w:rsidR="000C7DB2" w:rsidRPr="00692EA0">
        <w:t>.</w:t>
      </w:r>
      <w:r w:rsidR="000C7DB2" w:rsidRPr="00693E95">
        <w:rPr>
          <w:i/>
        </w:rPr>
        <w:t xml:space="preserve"> </w:t>
      </w:r>
    </w:p>
    <w:p w:rsidR="00D47AB0" w:rsidRPr="00692EA0" w:rsidRDefault="00BE232A" w:rsidP="00A27B45">
      <w:pPr>
        <w:ind w:left="720" w:hanging="720"/>
        <w:rPr>
          <w:color w:val="FF0000"/>
        </w:rPr>
      </w:pPr>
      <w:r w:rsidRPr="00914E7E">
        <w:rPr>
          <w:b/>
        </w:rPr>
        <w:t>Northern Fur Seal</w:t>
      </w:r>
      <w:r w:rsidR="001F4E42" w:rsidRPr="00914E7E">
        <w:rPr>
          <w:b/>
        </w:rPr>
        <w:t>s</w:t>
      </w:r>
      <w:r w:rsidRPr="00914E7E">
        <w:t xml:space="preserve"> </w:t>
      </w:r>
      <w:r w:rsidR="00E155F1" w:rsidRPr="00914E7E">
        <w:t>–</w:t>
      </w:r>
      <w:r w:rsidR="00DD2265" w:rsidRPr="00692EA0">
        <w:t>Overall n</w:t>
      </w:r>
      <w:r w:rsidR="00F93901" w:rsidRPr="00692EA0">
        <w:t xml:space="preserve">umbers </w:t>
      </w:r>
      <w:r w:rsidR="00692EA0" w:rsidRPr="00692EA0">
        <w:t>increased from last month</w:t>
      </w:r>
      <w:r w:rsidR="006E33B4" w:rsidRPr="00692EA0">
        <w:t>.</w:t>
      </w:r>
      <w:r w:rsidR="00B602FB" w:rsidRPr="00692EA0">
        <w:t xml:space="preserve"> </w:t>
      </w:r>
      <w:r w:rsidR="000C7DB2" w:rsidRPr="00692EA0">
        <w:t xml:space="preserve">The average count from standard lighthouse surveys was </w:t>
      </w:r>
      <w:r w:rsidR="00692EA0">
        <w:t>42</w:t>
      </w:r>
      <w:r w:rsidR="000C7DB2" w:rsidRPr="00692EA0">
        <w:t xml:space="preserve"> (±</w:t>
      </w:r>
      <w:r w:rsidR="00692EA0">
        <w:t>38</w:t>
      </w:r>
      <w:r w:rsidR="000C7DB2" w:rsidRPr="00692EA0">
        <w:t xml:space="preserve">) animals. During </w:t>
      </w:r>
      <w:r w:rsidR="00F93901" w:rsidRPr="00692EA0">
        <w:t>the WE</w:t>
      </w:r>
      <w:r w:rsidR="00AC7506" w:rsidRPr="00692EA0">
        <w:t>I</w:t>
      </w:r>
      <w:r w:rsidR="00DD2265" w:rsidRPr="00692EA0">
        <w:t xml:space="preserve"> census </w:t>
      </w:r>
      <w:r w:rsidR="00692EA0">
        <w:t>on February 27</w:t>
      </w:r>
      <w:r w:rsidR="000C7DB2" w:rsidRPr="00692EA0">
        <w:rPr>
          <w:vertAlign w:val="superscript"/>
        </w:rPr>
        <w:t>th</w:t>
      </w:r>
      <w:r w:rsidR="000C7DB2" w:rsidRPr="00692EA0">
        <w:t>, there were a total of 1</w:t>
      </w:r>
      <w:r w:rsidR="00692EA0">
        <w:t>59</w:t>
      </w:r>
      <w:r w:rsidR="00F93901" w:rsidRPr="00692EA0">
        <w:t xml:space="preserve"> animals counted</w:t>
      </w:r>
      <w:r w:rsidR="00692EA0">
        <w:t>, including 5</w:t>
      </w:r>
      <w:r w:rsidR="000C7DB2" w:rsidRPr="00692EA0">
        <w:t xml:space="preserve"> adult males</w:t>
      </w:r>
      <w:r w:rsidR="00692EA0">
        <w:t xml:space="preserve"> and 14 sub-adult males</w:t>
      </w:r>
      <w:r w:rsidR="00F93901" w:rsidRPr="00692EA0">
        <w:t xml:space="preserve">. </w:t>
      </w:r>
    </w:p>
    <w:p w:rsidR="00D47AB0" w:rsidRPr="000A6848" w:rsidRDefault="00D47AB0"/>
    <w:p w:rsidR="004D3C3B" w:rsidRDefault="00D47AB0">
      <w:pPr>
        <w:rPr>
          <w:b/>
          <w:sz w:val="28"/>
          <w:szCs w:val="28"/>
          <w:u w:val="single"/>
        </w:rPr>
      </w:pPr>
      <w:r w:rsidRPr="000A6848">
        <w:rPr>
          <w:b/>
          <w:sz w:val="28"/>
          <w:szCs w:val="28"/>
          <w:u w:val="single"/>
        </w:rPr>
        <w:t>Cetaceans</w:t>
      </w:r>
    </w:p>
    <w:p w:rsidR="000138EB" w:rsidRPr="000138EB" w:rsidRDefault="00077179">
      <w:r>
        <w:t>There were 3</w:t>
      </w:r>
      <w:r w:rsidR="00914E7E">
        <w:t>3</w:t>
      </w:r>
      <w:r w:rsidR="008D4E60">
        <w:t xml:space="preserve"> </w:t>
      </w:r>
      <w:r w:rsidR="002A3043">
        <w:t xml:space="preserve">one hour </w:t>
      </w:r>
      <w:r w:rsidR="00321D1B">
        <w:t xml:space="preserve">standardized whale watches conducted </w:t>
      </w:r>
      <w:r w:rsidR="00F725D5">
        <w:t xml:space="preserve">this month </w:t>
      </w:r>
      <w:r w:rsidR="002A3043">
        <w:t xml:space="preserve">using the Apple iPad and Spotter App. </w:t>
      </w:r>
      <w:r w:rsidR="00DD070C">
        <w:t>Th</w:t>
      </w:r>
      <w:r w:rsidR="008D4E60">
        <w:t xml:space="preserve">e high </w:t>
      </w:r>
      <w:proofErr w:type="spellStart"/>
      <w:r w:rsidR="008D4E60">
        <w:t>count</w:t>
      </w:r>
      <w:proofErr w:type="spellEnd"/>
      <w:r w:rsidR="008D4E60">
        <w:t xml:space="preserve"> for the month was 32 Gray whales observed on the 25</w:t>
      </w:r>
      <w:r w:rsidR="00DD070C" w:rsidRPr="00DD070C">
        <w:rPr>
          <w:vertAlign w:val="superscript"/>
        </w:rPr>
        <w:t>th</w:t>
      </w:r>
      <w:r w:rsidR="00DD070C">
        <w:t xml:space="preserve">. </w:t>
      </w:r>
      <w:r w:rsidR="00914E7E">
        <w:t>The first confirmed sighting of a humpback whale occurred during a standard survey on 29</w:t>
      </w:r>
      <w:r w:rsidR="00914E7E" w:rsidRPr="00914E7E">
        <w:rPr>
          <w:vertAlign w:val="superscript"/>
        </w:rPr>
        <w:t>th</w:t>
      </w:r>
      <w:r w:rsidR="00914E7E">
        <w:t xml:space="preserve"> of February. </w:t>
      </w:r>
      <w:r w:rsidR="00DD070C">
        <w:t>There wer</w:t>
      </w:r>
      <w:r w:rsidR="008D4E60">
        <w:t>e also 6</w:t>
      </w:r>
      <w:r w:rsidR="00DD070C">
        <w:t xml:space="preserve"> unidentified whales observed. Dolphins were seen on </w:t>
      </w:r>
      <w:r w:rsidR="008D4E60">
        <w:t>four</w:t>
      </w:r>
      <w:r w:rsidR="00DD070C">
        <w:t xml:space="preserve"> days t</w:t>
      </w:r>
      <w:r w:rsidR="008D4E60">
        <w:t>his month with a high count of 9</w:t>
      </w:r>
      <w:r w:rsidR="00DD070C">
        <w:t xml:space="preserve">00 </w:t>
      </w:r>
      <w:r w:rsidR="008D4E60">
        <w:t>common</w:t>
      </w:r>
      <w:r w:rsidR="00DD070C">
        <w:t xml:space="preserve"> dolphins seen on the </w:t>
      </w:r>
      <w:r w:rsidR="008D4E60">
        <w:t>6</w:t>
      </w:r>
      <w:r w:rsidR="00DD070C" w:rsidRPr="00DD070C">
        <w:rPr>
          <w:vertAlign w:val="superscript"/>
        </w:rPr>
        <w:t>th</w:t>
      </w:r>
      <w:r w:rsidR="00DD070C">
        <w:t xml:space="preserve">. </w:t>
      </w:r>
      <w:r w:rsidR="002A3043">
        <w:t xml:space="preserve">Most numbers presented </w:t>
      </w:r>
      <w:r w:rsidR="00F725D5">
        <w:t>below for this month come from the</w:t>
      </w:r>
      <w:r w:rsidR="002A3043">
        <w:t>se watches although some incidentals were seen and presented in the total.</w:t>
      </w:r>
    </w:p>
    <w:p w:rsidR="008E0B2A" w:rsidRPr="00ED2E3B" w:rsidRDefault="008E0B2A" w:rsidP="008E0B2A">
      <w:pPr>
        <w:spacing w:line="120" w:lineRule="auto"/>
      </w:pPr>
    </w:p>
    <w:p w:rsidR="002A3043" w:rsidRPr="002C05D1" w:rsidRDefault="002A3043" w:rsidP="00DD070C">
      <w:pPr>
        <w:ind w:left="1440" w:hanging="720"/>
      </w:pPr>
      <w:r w:rsidRPr="002C05D1">
        <w:rPr>
          <w:b/>
        </w:rPr>
        <w:t xml:space="preserve">Gray Whale </w:t>
      </w:r>
      <w:r w:rsidRPr="002C05D1">
        <w:t xml:space="preserve">– </w:t>
      </w:r>
      <w:r w:rsidR="00DD070C" w:rsidRPr="002C05D1">
        <w:t xml:space="preserve">there were a total of </w:t>
      </w:r>
      <w:r w:rsidR="00914E7E" w:rsidRPr="002C05D1">
        <w:t xml:space="preserve">260 </w:t>
      </w:r>
      <w:r w:rsidR="00DD070C" w:rsidRPr="002C05D1">
        <w:t>detected this month</w:t>
      </w:r>
      <w:r w:rsidR="00914E7E" w:rsidRPr="002C05D1">
        <w:t xml:space="preserve"> with the first northbound animals seen </w:t>
      </w:r>
      <w:r w:rsidR="002C05D1" w:rsidRPr="002C05D1">
        <w:t>on the 15</w:t>
      </w:r>
      <w:r w:rsidR="002C05D1" w:rsidRPr="002C05D1">
        <w:rPr>
          <w:vertAlign w:val="superscript"/>
        </w:rPr>
        <w:t>th</w:t>
      </w:r>
      <w:r w:rsidR="002C05D1" w:rsidRPr="002C05D1">
        <w:t>. No calves have been detected from the island yet.</w:t>
      </w:r>
    </w:p>
    <w:p w:rsidR="00232ED0" w:rsidRDefault="00324A81" w:rsidP="00232ED0">
      <w:pPr>
        <w:ind w:left="1440" w:hanging="720"/>
      </w:pPr>
      <w:r>
        <w:rPr>
          <w:b/>
        </w:rPr>
        <w:t>Common</w:t>
      </w:r>
      <w:r w:rsidR="00232ED0">
        <w:rPr>
          <w:b/>
        </w:rPr>
        <w:t xml:space="preserve"> Dolphin</w:t>
      </w:r>
      <w:r w:rsidR="00232ED0" w:rsidRPr="004258E9">
        <w:rPr>
          <w:b/>
        </w:rPr>
        <w:t xml:space="preserve"> </w:t>
      </w:r>
      <w:r w:rsidR="00232ED0">
        <w:t xml:space="preserve">– </w:t>
      </w:r>
      <w:r>
        <w:t xml:space="preserve">Large pods of warm water common </w:t>
      </w:r>
      <w:r w:rsidR="006D6C3C">
        <w:t>dolphins were seen on t</w:t>
      </w:r>
      <w:r w:rsidR="008D4E60">
        <w:t>hree</w:t>
      </w:r>
      <w:r w:rsidR="006D6C3C">
        <w:t xml:space="preserve"> days this month; </w:t>
      </w:r>
      <w:r w:rsidR="008D4E60">
        <w:t>900</w:t>
      </w:r>
      <w:r>
        <w:t xml:space="preserve"> </w:t>
      </w:r>
      <w:r w:rsidR="006D6C3C">
        <w:t xml:space="preserve">on the </w:t>
      </w:r>
      <w:r w:rsidR="008D4E60">
        <w:t>6</w:t>
      </w:r>
      <w:r w:rsidR="008D4E60" w:rsidRPr="008D4E60">
        <w:rPr>
          <w:vertAlign w:val="superscript"/>
        </w:rPr>
        <w:t>th</w:t>
      </w:r>
      <w:r w:rsidR="008D4E60">
        <w:t>, 350 on the 7</w:t>
      </w:r>
      <w:r w:rsidR="008D4E60" w:rsidRPr="008D4E60">
        <w:rPr>
          <w:vertAlign w:val="superscript"/>
        </w:rPr>
        <w:t>th</w:t>
      </w:r>
      <w:r w:rsidR="008D4E60">
        <w:t xml:space="preserve">, </w:t>
      </w:r>
      <w:r w:rsidR="006D6C3C">
        <w:t xml:space="preserve">and </w:t>
      </w:r>
      <w:r w:rsidR="008D4E60">
        <w:t>250 on the 15</w:t>
      </w:r>
      <w:r w:rsidR="006D6C3C" w:rsidRPr="006D6C3C">
        <w:rPr>
          <w:vertAlign w:val="superscript"/>
        </w:rPr>
        <w:t>th</w:t>
      </w:r>
      <w:r w:rsidR="00232ED0">
        <w:t xml:space="preserve">.  </w:t>
      </w:r>
    </w:p>
    <w:p w:rsidR="006D6C3C" w:rsidRDefault="006D6C3C" w:rsidP="006D6C3C">
      <w:pPr>
        <w:ind w:left="1440" w:hanging="720"/>
      </w:pPr>
      <w:r>
        <w:rPr>
          <w:b/>
        </w:rPr>
        <w:t>Unidentified Dolphin</w:t>
      </w:r>
      <w:r w:rsidRPr="004258E9">
        <w:rPr>
          <w:b/>
        </w:rPr>
        <w:t xml:space="preserve"> </w:t>
      </w:r>
      <w:r>
        <w:t xml:space="preserve">– </w:t>
      </w:r>
      <w:r w:rsidR="00324A81">
        <w:t xml:space="preserve">A large pod of </w:t>
      </w:r>
      <w:r w:rsidR="008D4E60">
        <w:t>250</w:t>
      </w:r>
      <w:r w:rsidR="00324A81">
        <w:t xml:space="preserve"> </w:t>
      </w:r>
      <w:r>
        <w:t xml:space="preserve">dolphins were seen </w:t>
      </w:r>
      <w:r w:rsidR="00324A81">
        <w:t xml:space="preserve">a long distance from the island on the </w:t>
      </w:r>
      <w:r w:rsidR="008D4E60">
        <w:t>8</w:t>
      </w:r>
      <w:r w:rsidR="00324A81" w:rsidRPr="00324A81">
        <w:rPr>
          <w:vertAlign w:val="superscript"/>
        </w:rPr>
        <w:t>th</w:t>
      </w:r>
      <w:r w:rsidR="00324A81">
        <w:t xml:space="preserve"> but could not be identified to species. </w:t>
      </w:r>
      <w:r>
        <w:t xml:space="preserve">  </w:t>
      </w:r>
    </w:p>
    <w:p w:rsidR="008D4E60" w:rsidRPr="004258E9" w:rsidRDefault="008D4E60" w:rsidP="008D4E60">
      <w:pPr>
        <w:ind w:left="1440" w:hanging="720"/>
      </w:pPr>
      <w:r>
        <w:rPr>
          <w:b/>
        </w:rPr>
        <w:lastRenderedPageBreak/>
        <w:t>Unidentified Whale</w:t>
      </w:r>
      <w:r w:rsidRPr="004258E9">
        <w:rPr>
          <w:b/>
        </w:rPr>
        <w:t xml:space="preserve"> </w:t>
      </w:r>
      <w:r>
        <w:t>– A total of 6 whales were detected but could not be identified to species (1 on the 21</w:t>
      </w:r>
      <w:r w:rsidRPr="008D4E60">
        <w:rPr>
          <w:vertAlign w:val="superscript"/>
        </w:rPr>
        <w:t>st</w:t>
      </w:r>
      <w:r>
        <w:t>, 23</w:t>
      </w:r>
      <w:r w:rsidRPr="008D4E60">
        <w:rPr>
          <w:vertAlign w:val="superscript"/>
        </w:rPr>
        <w:t>rd</w:t>
      </w:r>
      <w:r>
        <w:t xml:space="preserve"> and 24</w:t>
      </w:r>
      <w:r w:rsidRPr="008D4E60">
        <w:rPr>
          <w:vertAlign w:val="superscript"/>
        </w:rPr>
        <w:t>th</w:t>
      </w:r>
      <w:r>
        <w:t xml:space="preserve"> and 3 on the 25</w:t>
      </w:r>
      <w:r w:rsidRPr="008D4E60">
        <w:rPr>
          <w:vertAlign w:val="superscript"/>
        </w:rPr>
        <w:t>th</w:t>
      </w:r>
      <w:r>
        <w:t xml:space="preserve">).   </w:t>
      </w:r>
    </w:p>
    <w:p w:rsidR="00ED2E3B" w:rsidRPr="001A6504" w:rsidRDefault="00ED2E3B"/>
    <w:p w:rsidR="003357A9" w:rsidRPr="00872263" w:rsidRDefault="00725EAA">
      <w:pPr>
        <w:rPr>
          <w:b/>
          <w:sz w:val="28"/>
          <w:szCs w:val="28"/>
          <w:u w:val="single"/>
        </w:rPr>
      </w:pPr>
      <w:r w:rsidRPr="00872263">
        <w:rPr>
          <w:b/>
          <w:sz w:val="28"/>
          <w:szCs w:val="28"/>
          <w:u w:val="single"/>
        </w:rPr>
        <w:t>Sharks</w:t>
      </w:r>
    </w:p>
    <w:p w:rsidR="00550335" w:rsidRDefault="00637A05" w:rsidP="00725EAA">
      <w:pPr>
        <w:spacing w:before="120"/>
      </w:pPr>
      <w:r>
        <w:t>No shark attacks noted</w:t>
      </w:r>
      <w:r w:rsidR="002631E1">
        <w:t xml:space="preserve"> but several </w:t>
      </w:r>
      <w:proofErr w:type="spellStart"/>
      <w:r w:rsidR="002631E1">
        <w:t>Zalophus</w:t>
      </w:r>
      <w:proofErr w:type="spellEnd"/>
      <w:r w:rsidR="002631E1">
        <w:t xml:space="preserve"> were observed with shark bites </w:t>
      </w:r>
      <w:r w:rsidR="008D4E60">
        <w:t>throughout</w:t>
      </w:r>
      <w:r w:rsidR="002631E1">
        <w:t xml:space="preserve"> the month</w:t>
      </w:r>
      <w:r>
        <w:t>.</w:t>
      </w:r>
    </w:p>
    <w:p w:rsidR="004B6522" w:rsidRDefault="004B6522" w:rsidP="00725EAA">
      <w:pPr>
        <w:spacing w:before="120"/>
        <w:rPr>
          <w:b/>
          <w:sz w:val="28"/>
          <w:szCs w:val="28"/>
          <w:u w:val="single"/>
        </w:rPr>
      </w:pPr>
      <w:r w:rsidRPr="00594D5E">
        <w:rPr>
          <w:b/>
          <w:sz w:val="28"/>
          <w:szCs w:val="28"/>
          <w:u w:val="single"/>
        </w:rPr>
        <w:t>Salamanders</w:t>
      </w:r>
    </w:p>
    <w:p w:rsidR="003A1BED" w:rsidRDefault="003A1BED" w:rsidP="000015E9">
      <w:pPr>
        <w:rPr>
          <w:color w:val="1F497D"/>
        </w:rPr>
      </w:pPr>
    </w:p>
    <w:p w:rsidR="002D696A" w:rsidRPr="00462447" w:rsidRDefault="003A1BED" w:rsidP="000015E9">
      <w:r>
        <w:t xml:space="preserve">The </w:t>
      </w:r>
      <w:r w:rsidR="00594D5E">
        <w:t xml:space="preserve">standard </w:t>
      </w:r>
      <w:r>
        <w:t>mark recapture surveys were conduc</w:t>
      </w:r>
      <w:r w:rsidR="00462447">
        <w:t xml:space="preserve">ted on the </w:t>
      </w:r>
      <w:r w:rsidR="00C403A0">
        <w:t>2</w:t>
      </w:r>
      <w:r w:rsidR="00C403A0" w:rsidRPr="00C403A0">
        <w:rPr>
          <w:vertAlign w:val="superscript"/>
        </w:rPr>
        <w:t>nd</w:t>
      </w:r>
      <w:r w:rsidR="00594D5E">
        <w:t xml:space="preserve"> </w:t>
      </w:r>
      <w:r w:rsidR="00C403A0">
        <w:t>and 16</w:t>
      </w:r>
      <w:r w:rsidRPr="003A1BED">
        <w:rPr>
          <w:vertAlign w:val="superscript"/>
        </w:rPr>
        <w:t>th</w:t>
      </w:r>
      <w:r w:rsidR="00462447">
        <w:t xml:space="preserve">. We found </w:t>
      </w:r>
      <w:r w:rsidR="00C403A0">
        <w:t>3</w:t>
      </w:r>
      <w:r w:rsidR="00594D5E">
        <w:t>1</w:t>
      </w:r>
      <w:r w:rsidR="00B127D7">
        <w:t xml:space="preserve"> </w:t>
      </w:r>
      <w:r w:rsidR="00462447">
        <w:t xml:space="preserve">salamanders on the </w:t>
      </w:r>
      <w:r w:rsidR="00C403A0">
        <w:t>2</w:t>
      </w:r>
      <w:r w:rsidR="00C403A0" w:rsidRPr="00C403A0">
        <w:rPr>
          <w:vertAlign w:val="superscript"/>
        </w:rPr>
        <w:t>nd</w:t>
      </w:r>
      <w:r w:rsidR="00C403A0">
        <w:t xml:space="preserve"> (1</w:t>
      </w:r>
      <w:r w:rsidR="00462447">
        <w:t xml:space="preserve"> tiny</w:t>
      </w:r>
      <w:r w:rsidR="00C403A0">
        <w:t>, 1 small</w:t>
      </w:r>
      <w:r w:rsidR="00594D5E">
        <w:t xml:space="preserve"> and </w:t>
      </w:r>
      <w:r w:rsidR="00C403A0">
        <w:t>29</w:t>
      </w:r>
      <w:r w:rsidR="00462447">
        <w:t xml:space="preserve"> large) and </w:t>
      </w:r>
      <w:r w:rsidR="00C403A0">
        <w:t>29</w:t>
      </w:r>
      <w:del w:id="0" w:author="JShore" w:date="2016-03-02T11:27:00Z">
        <w:r w:rsidR="00594D5E" w:rsidDel="00497A7D">
          <w:delText>23</w:delText>
        </w:r>
      </w:del>
      <w:r w:rsidR="00C403A0">
        <w:t xml:space="preserve"> on the 16</w:t>
      </w:r>
      <w:r w:rsidRPr="003A1BED">
        <w:rPr>
          <w:vertAlign w:val="superscript"/>
        </w:rPr>
        <w:t>th</w:t>
      </w:r>
      <w:r>
        <w:t xml:space="preserve"> (</w:t>
      </w:r>
      <w:r w:rsidR="00C403A0">
        <w:t xml:space="preserve">1 tiny, </w:t>
      </w:r>
      <w:r w:rsidR="00594D5E">
        <w:t>1 small and 2</w:t>
      </w:r>
      <w:r w:rsidR="00C403A0">
        <w:t>7</w:t>
      </w:r>
      <w:r w:rsidR="00B127D7">
        <w:t xml:space="preserve"> large</w:t>
      </w:r>
      <w:r>
        <w:t>).</w:t>
      </w:r>
      <w:r w:rsidRPr="003A1BED">
        <w:t xml:space="preserve"> </w:t>
      </w:r>
      <w:r>
        <w:t>The island wid</w:t>
      </w:r>
      <w:r w:rsidR="00B127D7">
        <w:t xml:space="preserve">e survey was conducted on the </w:t>
      </w:r>
      <w:r w:rsidR="00C403A0">
        <w:t>28</w:t>
      </w:r>
      <w:r w:rsidRPr="003A1BED">
        <w:rPr>
          <w:vertAlign w:val="superscript"/>
        </w:rPr>
        <w:t>th</w:t>
      </w:r>
      <w:r>
        <w:t xml:space="preserve"> and resulted in </w:t>
      </w:r>
      <w:r w:rsidR="005355B4">
        <w:t>35</w:t>
      </w:r>
      <w:r>
        <w:t xml:space="preserve"> individuals seen</w:t>
      </w:r>
      <w:r w:rsidR="00594D5E">
        <w:t xml:space="preserve"> (2 tiny, </w:t>
      </w:r>
      <w:r w:rsidR="005355B4">
        <w:t>2</w:t>
      </w:r>
      <w:r w:rsidR="00594D5E">
        <w:t xml:space="preserve"> small, and </w:t>
      </w:r>
      <w:r w:rsidR="005355B4">
        <w:t>31</w:t>
      </w:r>
      <w:r w:rsidR="00594D5E">
        <w:t xml:space="preserve"> large)</w:t>
      </w:r>
      <w:r>
        <w:t>.</w:t>
      </w:r>
      <w:r w:rsidR="00B127D7">
        <w:t xml:space="preserve"> </w:t>
      </w:r>
      <w:r w:rsidR="00594D5E">
        <w:t>As in previous island wide surveys, the majority of the animals detected were above K-plot on Little Lighthouse Hill</w:t>
      </w:r>
      <w:r w:rsidR="005355B4">
        <w:t xml:space="preserve"> although a high number were also observed along the Lighthouse Hill Trail and especially on the NW side that leads down to NL</w:t>
      </w:r>
      <w:r w:rsidR="00594D5E">
        <w:t xml:space="preserve">. </w:t>
      </w:r>
      <w:r w:rsidR="005355B4">
        <w:t xml:space="preserve">Many boards on the Marine Terrace were not sampled in order to minimize disturbance to resting </w:t>
      </w:r>
      <w:proofErr w:type="spellStart"/>
      <w:r w:rsidR="005355B4">
        <w:t>Zalophus</w:t>
      </w:r>
      <w:proofErr w:type="spellEnd"/>
      <w:r w:rsidR="00594D5E">
        <w:t xml:space="preserve">. </w:t>
      </w:r>
    </w:p>
    <w:p w:rsidR="005240DA" w:rsidRDefault="005240DA" w:rsidP="000015E9">
      <w:pPr>
        <w:rPr>
          <w:b/>
          <w:sz w:val="28"/>
          <w:szCs w:val="28"/>
          <w:u w:val="single"/>
        </w:rPr>
      </w:pPr>
    </w:p>
    <w:p w:rsidR="002D5257" w:rsidRDefault="002D5257" w:rsidP="000015E9">
      <w:pPr>
        <w:rPr>
          <w:b/>
          <w:sz w:val="28"/>
          <w:szCs w:val="28"/>
          <w:u w:val="single"/>
        </w:rPr>
      </w:pPr>
      <w:r>
        <w:rPr>
          <w:b/>
          <w:sz w:val="28"/>
          <w:szCs w:val="28"/>
          <w:u w:val="single"/>
        </w:rPr>
        <w:t>Owls</w:t>
      </w:r>
    </w:p>
    <w:p w:rsidR="005240DA" w:rsidRPr="002D5257" w:rsidRDefault="005240DA" w:rsidP="000015E9">
      <w:pPr>
        <w:rPr>
          <w:sz w:val="28"/>
          <w:szCs w:val="28"/>
        </w:rPr>
      </w:pPr>
    </w:p>
    <w:p w:rsidR="000015E9" w:rsidRPr="006B181B" w:rsidRDefault="002D5257" w:rsidP="000015E9">
      <w:pPr>
        <w:rPr>
          <w:color w:val="FF0000"/>
        </w:rPr>
      </w:pPr>
      <w:r w:rsidRPr="006B181B">
        <w:t xml:space="preserve">The winter crew continued monitoring </w:t>
      </w:r>
      <w:r w:rsidR="004A2C38" w:rsidRPr="006B181B">
        <w:t xml:space="preserve">Burrowing </w:t>
      </w:r>
      <w:r w:rsidRPr="006B181B">
        <w:t>owls this month</w:t>
      </w:r>
      <w:r w:rsidR="00BE343D" w:rsidRPr="006B181B">
        <w:t xml:space="preserve"> </w:t>
      </w:r>
      <w:r w:rsidR="00D770C3" w:rsidRPr="006B181B">
        <w:t>by conducting daily roost surveys for presence/absence of owls at burrow.</w:t>
      </w:r>
      <w:r w:rsidRPr="006B181B">
        <w:t xml:space="preserve"> </w:t>
      </w:r>
      <w:r w:rsidR="00235725" w:rsidRPr="006B181B">
        <w:t>For most of the month there w</w:t>
      </w:r>
      <w:r w:rsidR="005D6318" w:rsidRPr="006B181B">
        <w:t xml:space="preserve">ere one to three owls observed. The high count was </w:t>
      </w:r>
      <w:r w:rsidR="00637477" w:rsidRPr="006B181B">
        <w:t xml:space="preserve">5 owls observed on the </w:t>
      </w:r>
      <w:r w:rsidR="005D6318" w:rsidRPr="006B181B">
        <w:t>4</w:t>
      </w:r>
      <w:r w:rsidR="005D6318" w:rsidRPr="006B181B">
        <w:rPr>
          <w:vertAlign w:val="superscript"/>
        </w:rPr>
        <w:t>th</w:t>
      </w:r>
      <w:r w:rsidR="005D6318" w:rsidRPr="006B181B">
        <w:t>. Birds seen this month included birds roosting at PRBO ca</w:t>
      </w:r>
      <w:r w:rsidR="00637477" w:rsidRPr="006B181B">
        <w:t xml:space="preserve">tacombs, Coast Guard catacombs, </w:t>
      </w:r>
      <w:r w:rsidR="005D6318" w:rsidRPr="006B181B">
        <w:t xml:space="preserve">Sea Pigeon Gulch, Lighthouse Hill, </w:t>
      </w:r>
      <w:r w:rsidR="00637477" w:rsidRPr="006B181B">
        <w:t xml:space="preserve">and </w:t>
      </w:r>
      <w:r w:rsidR="005D6318" w:rsidRPr="006B181B">
        <w:t>Little Lighthouse Hill. There was also one Bar</w:t>
      </w:r>
      <w:r w:rsidR="00EC1F16" w:rsidRPr="006B181B">
        <w:t>n owl present on the island throughout the month.</w:t>
      </w:r>
    </w:p>
    <w:p w:rsidR="00EB2C27" w:rsidRDefault="00EB2C27">
      <w:pPr>
        <w:rPr>
          <w:b/>
          <w:sz w:val="28"/>
          <w:szCs w:val="28"/>
          <w:u w:val="single"/>
        </w:rPr>
      </w:pPr>
    </w:p>
    <w:p w:rsidR="00D47AB0" w:rsidRPr="00B86488" w:rsidRDefault="005353E9">
      <w:pPr>
        <w:rPr>
          <w:b/>
          <w:sz w:val="28"/>
          <w:szCs w:val="28"/>
          <w:u w:val="single"/>
        </w:rPr>
      </w:pPr>
      <w:r>
        <w:rPr>
          <w:b/>
          <w:sz w:val="28"/>
          <w:szCs w:val="28"/>
          <w:u w:val="single"/>
        </w:rPr>
        <w:t>Crickets</w:t>
      </w:r>
    </w:p>
    <w:p w:rsidR="00CE5AE5" w:rsidRPr="00B86488" w:rsidRDefault="00CE5AE5" w:rsidP="00CE5AE5">
      <w:pPr>
        <w:spacing w:line="120" w:lineRule="auto"/>
      </w:pPr>
    </w:p>
    <w:p w:rsidR="005353E9" w:rsidRDefault="00C403A0" w:rsidP="005353E9">
      <w:pPr>
        <w:spacing w:before="60" w:after="120"/>
      </w:pPr>
      <w:r>
        <w:t>The first round of quarterly cricket surveys were conducted this month but not to completion. On the 11</w:t>
      </w:r>
      <w:r w:rsidRPr="00C403A0">
        <w:rPr>
          <w:vertAlign w:val="superscript"/>
        </w:rPr>
        <w:t>th</w:t>
      </w:r>
      <w:r>
        <w:t>, 13</w:t>
      </w:r>
      <w:r w:rsidRPr="00C403A0">
        <w:rPr>
          <w:vertAlign w:val="superscript"/>
        </w:rPr>
        <w:t>th</w:t>
      </w:r>
      <w:r>
        <w:t xml:space="preserve"> and 15</w:t>
      </w:r>
      <w:r w:rsidRPr="00C403A0">
        <w:rPr>
          <w:vertAlign w:val="superscript"/>
        </w:rPr>
        <w:t>th</w:t>
      </w:r>
      <w:r>
        <w:t xml:space="preserve"> crickets were surveyed at Rabbit, Spooky, Corm Blind and North Landing Caves. However, surveys at “Cricket Cave” on the NW side of </w:t>
      </w:r>
      <w:proofErr w:type="spellStart"/>
      <w:r>
        <w:t>Shubrick</w:t>
      </w:r>
      <w:proofErr w:type="spellEnd"/>
      <w:r>
        <w:t xml:space="preserve"> were not surveyed for safety reasons. The protocol is currently being evaluated and once an agreement is made crickets will be sampled at “Cricket Cave”.</w:t>
      </w:r>
    </w:p>
    <w:p w:rsidR="0024287A" w:rsidRPr="00B86488" w:rsidRDefault="0024287A" w:rsidP="0024287A">
      <w:pPr>
        <w:rPr>
          <w:b/>
          <w:sz w:val="28"/>
          <w:szCs w:val="28"/>
          <w:u w:val="single"/>
        </w:rPr>
      </w:pPr>
      <w:r>
        <w:rPr>
          <w:b/>
          <w:sz w:val="28"/>
          <w:szCs w:val="28"/>
          <w:u w:val="single"/>
        </w:rPr>
        <w:t>Inverts and Intertidal</w:t>
      </w:r>
    </w:p>
    <w:p w:rsidR="0024287A" w:rsidRPr="00B86488" w:rsidRDefault="0024287A" w:rsidP="0024287A">
      <w:pPr>
        <w:spacing w:line="120" w:lineRule="auto"/>
      </w:pPr>
    </w:p>
    <w:p w:rsidR="0024287A" w:rsidRDefault="005C7F42" w:rsidP="005353E9">
      <w:pPr>
        <w:spacing w:before="60" w:after="120"/>
      </w:pPr>
      <w:r>
        <w:t>On Feb 19</w:t>
      </w:r>
      <w:r w:rsidRPr="005C7F42">
        <w:rPr>
          <w:vertAlign w:val="superscript"/>
        </w:rPr>
        <w:t>th</w:t>
      </w:r>
      <w:r>
        <w:t xml:space="preserve"> we observed a large number (&gt;1,000) of </w:t>
      </w:r>
      <w:proofErr w:type="spellStart"/>
      <w:r>
        <w:t>pyrosomes</w:t>
      </w:r>
      <w:proofErr w:type="spellEnd"/>
      <w:r>
        <w:t xml:space="preserve"> (tunicates) that had washed up in many of the gulches around the island</w:t>
      </w:r>
      <w:r w:rsidR="004C2483">
        <w:t xml:space="preserve">. </w:t>
      </w:r>
    </w:p>
    <w:p w:rsidR="0024287A" w:rsidRDefault="0024287A">
      <w:pPr>
        <w:rPr>
          <w:b/>
          <w:sz w:val="28"/>
          <w:szCs w:val="28"/>
          <w:u w:val="single"/>
        </w:rPr>
      </w:pPr>
    </w:p>
    <w:p w:rsidR="00D47AB0" w:rsidRPr="00B86488" w:rsidRDefault="00D47AB0">
      <w:pPr>
        <w:rPr>
          <w:b/>
          <w:sz w:val="28"/>
          <w:szCs w:val="28"/>
          <w:u w:val="single"/>
        </w:rPr>
      </w:pPr>
      <w:r w:rsidRPr="00B86488">
        <w:rPr>
          <w:b/>
          <w:sz w:val="28"/>
          <w:szCs w:val="28"/>
          <w:u w:val="single"/>
        </w:rPr>
        <w:t>Violations</w:t>
      </w:r>
    </w:p>
    <w:p w:rsidR="002130D2" w:rsidRPr="00B86488" w:rsidRDefault="002130D2" w:rsidP="002130D2">
      <w:pPr>
        <w:spacing w:line="120" w:lineRule="auto"/>
        <w:rPr>
          <w:b/>
          <w:u w:val="single"/>
        </w:rPr>
      </w:pPr>
    </w:p>
    <w:p w:rsidR="00973D48" w:rsidRPr="003E0074" w:rsidRDefault="004C2483" w:rsidP="00DC0B88">
      <w:r>
        <w:t>None noted this month.</w:t>
      </w:r>
    </w:p>
    <w:p w:rsidR="007B47E9" w:rsidRPr="00461BB0" w:rsidRDefault="007B47E9" w:rsidP="00FB5FA7">
      <w:pPr>
        <w:rPr>
          <w:highlight w:val="yellow"/>
        </w:rPr>
      </w:pPr>
    </w:p>
    <w:p w:rsidR="00392AE2" w:rsidRPr="00F72014" w:rsidRDefault="00392AE2" w:rsidP="00392AE2">
      <w:r w:rsidRPr="00F72014">
        <w:rPr>
          <w:b/>
          <w:sz w:val="28"/>
          <w:szCs w:val="28"/>
          <w:u w:val="single"/>
        </w:rPr>
        <w:t>Maintenance</w:t>
      </w:r>
      <w:r w:rsidRPr="00F72014">
        <w:t xml:space="preserve"> </w:t>
      </w:r>
    </w:p>
    <w:p w:rsidR="00392AE2" w:rsidRPr="00F72014" w:rsidRDefault="00392AE2" w:rsidP="00392AE2">
      <w:pPr>
        <w:spacing w:line="120" w:lineRule="auto"/>
        <w:ind w:left="720" w:hanging="720"/>
      </w:pPr>
    </w:p>
    <w:p w:rsidR="000138EB" w:rsidRPr="00F72014" w:rsidRDefault="00824ED9" w:rsidP="000138EB">
      <w:pPr>
        <w:rPr>
          <w:sz w:val="28"/>
          <w:szCs w:val="28"/>
          <w:u w:val="single"/>
        </w:rPr>
      </w:pPr>
      <w:r w:rsidRPr="00F72014">
        <w:t>Island biologist</w:t>
      </w:r>
      <w:r w:rsidR="00616DB2" w:rsidRPr="00F72014">
        <w:t xml:space="preserve"> </w:t>
      </w:r>
      <w:r w:rsidR="009922C3" w:rsidRPr="00F72014">
        <w:t>Berger</w:t>
      </w:r>
      <w:r w:rsidR="00693E95" w:rsidRPr="00F72014">
        <w:t xml:space="preserve"> and </w:t>
      </w:r>
      <w:proofErr w:type="spellStart"/>
      <w:r w:rsidR="00693E95" w:rsidRPr="00F72014">
        <w:t>Warzybok</w:t>
      </w:r>
      <w:proofErr w:type="spellEnd"/>
      <w:r w:rsidR="00AC43F8" w:rsidRPr="00F72014">
        <w:t xml:space="preserve"> </w:t>
      </w:r>
      <w:r w:rsidR="002F55FF" w:rsidRPr="00F72014">
        <w:t xml:space="preserve">conducted routine maintenance checks on </w:t>
      </w:r>
      <w:r w:rsidR="007F3BF7" w:rsidRPr="00F72014">
        <w:t xml:space="preserve">the </w:t>
      </w:r>
      <w:r w:rsidR="002F55FF" w:rsidRPr="00F72014">
        <w:t>PV system and generators weekly</w:t>
      </w:r>
      <w:r w:rsidR="002F55FF" w:rsidRPr="00F72014">
        <w:rPr>
          <w:b/>
        </w:rPr>
        <w:t xml:space="preserve">.  </w:t>
      </w:r>
      <w:r w:rsidR="000F606E" w:rsidRPr="00F72014">
        <w:t>Mont</w:t>
      </w:r>
      <w:r w:rsidR="004563CB" w:rsidRPr="00F72014">
        <w:t>hly changes of water filters,</w:t>
      </w:r>
      <w:r w:rsidR="000F606E" w:rsidRPr="00F72014">
        <w:t xml:space="preserve"> crane greasing</w:t>
      </w:r>
      <w:r w:rsidR="004563CB" w:rsidRPr="00F72014">
        <w:t xml:space="preserve"> and outboard motor operation</w:t>
      </w:r>
      <w:r w:rsidR="000F606E" w:rsidRPr="00F72014">
        <w:t xml:space="preserve"> were also conducted. </w:t>
      </w:r>
      <w:r w:rsidR="002E121C" w:rsidRPr="00F72014">
        <w:t xml:space="preserve">Also of importance: </w:t>
      </w:r>
      <w:r w:rsidR="00F72014" w:rsidRPr="00F72014">
        <w:t xml:space="preserve">some flashing was repaired on part of the CG House after being blown off during the high winds earlier in the month, pieces of the railing on the cart path were repaired, </w:t>
      </w:r>
      <w:ins w:id="1" w:author="JShore" w:date="2016-03-02T11:33:00Z">
        <w:r w:rsidR="00497A7D">
          <w:t xml:space="preserve">and </w:t>
        </w:r>
      </w:ins>
      <w:r w:rsidR="00F72014" w:rsidRPr="00F72014">
        <w:t xml:space="preserve">the 8 </w:t>
      </w:r>
      <w:proofErr w:type="spellStart"/>
      <w:r w:rsidR="00F72014" w:rsidRPr="00F72014">
        <w:t>hp</w:t>
      </w:r>
      <w:proofErr w:type="spellEnd"/>
      <w:r w:rsidR="00F72014" w:rsidRPr="00F72014">
        <w:t xml:space="preserve"> Honda was brought out to the island via helicopter and run extensively in the ocean during a boat landing training day</w:t>
      </w:r>
      <w:del w:id="2" w:author="JShore" w:date="2016-03-02T11:33:00Z">
        <w:r w:rsidR="00F72014" w:rsidRPr="00F72014" w:rsidDel="00497A7D">
          <w:delText>, and a new</w:delText>
        </w:r>
      </w:del>
      <w:ins w:id="3" w:author="JShore" w:date="2016-03-02T11:33:00Z">
        <w:r w:rsidR="00497A7D">
          <w:t>. A new</w:t>
        </w:r>
      </w:ins>
      <w:ins w:id="4" w:author="JShore" w:date="2016-03-02T11:31:00Z">
        <w:r w:rsidR="00497A7D">
          <w:t xml:space="preserve"> </w:t>
        </w:r>
        <w:proofErr w:type="spellStart"/>
        <w:r w:rsidR="00497A7D">
          <w:t>Goulds</w:t>
        </w:r>
        <w:proofErr w:type="spellEnd"/>
        <w:r w:rsidR="00497A7D">
          <w:t xml:space="preserve"> </w:t>
        </w:r>
        <w:proofErr w:type="spellStart"/>
        <w:proofErr w:type="gramStart"/>
        <w:r w:rsidR="00497A7D">
          <w:t>eSV</w:t>
        </w:r>
        <w:proofErr w:type="spellEnd"/>
        <w:proofErr w:type="gramEnd"/>
        <w:r w:rsidR="00497A7D">
          <w:t xml:space="preserve"> </w:t>
        </w:r>
      </w:ins>
      <w:ins w:id="5" w:author="JShore" w:date="2016-03-02T11:33:00Z">
        <w:r w:rsidR="00497A7D">
          <w:t xml:space="preserve">3 </w:t>
        </w:r>
      </w:ins>
      <w:ins w:id="6" w:author="JShore" w:date="2016-03-02T11:34:00Z">
        <w:r w:rsidR="00AD3DBC">
          <w:t xml:space="preserve">HP </w:t>
        </w:r>
      </w:ins>
      <w:ins w:id="7" w:author="JShore" w:date="2016-03-02T11:31:00Z">
        <w:r w:rsidR="00497A7D">
          <w:t>pump</w:t>
        </w:r>
      </w:ins>
      <w:ins w:id="8" w:author="JShore" w:date="2016-03-02T11:33:00Z">
        <w:r w:rsidR="00497A7D">
          <w:t>,</w:t>
        </w:r>
      </w:ins>
      <w:ins w:id="9" w:author="JShore" w:date="2016-03-02T11:31:00Z">
        <w:r w:rsidR="00497A7D">
          <w:t xml:space="preserve"> </w:t>
        </w:r>
      </w:ins>
      <w:ins w:id="10" w:author="JShore" w:date="2016-03-02T11:32:00Z">
        <w:r w:rsidR="00497A7D">
          <w:t>we are</w:t>
        </w:r>
      </w:ins>
      <w:ins w:id="11" w:author="JShore" w:date="2016-03-02T11:31:00Z">
        <w:r w:rsidR="00497A7D">
          <w:t xml:space="preserve"> calling the “Blue Pump</w:t>
        </w:r>
      </w:ins>
      <w:ins w:id="12" w:author="JShore" w:date="2016-03-02T11:33:00Z">
        <w:r w:rsidR="00497A7D">
          <w:t>,</w:t>
        </w:r>
      </w:ins>
      <w:ins w:id="13" w:author="JShore" w:date="2016-03-02T11:31:00Z">
        <w:r w:rsidR="00497A7D">
          <w:t xml:space="preserve">” </w:t>
        </w:r>
      </w:ins>
      <w:ins w:id="14" w:author="JShore" w:date="2016-03-02T11:32:00Z">
        <w:r w:rsidR="00497A7D">
          <w:t>was installed in the pump house and was tested to successfully pump water from the cistern to the gravity tank.  This pump will replace the old</w:t>
        </w:r>
      </w:ins>
      <w:r w:rsidR="00F72014" w:rsidRPr="00F72014">
        <w:t xml:space="preserve"> Jacuzzi pump</w:t>
      </w:r>
      <w:ins w:id="15" w:author="JShore" w:date="2016-03-02T11:32:00Z">
        <w:r w:rsidR="00497A7D">
          <w:t xml:space="preserve"> which has been removed from the island.</w:t>
        </w:r>
      </w:ins>
      <w:del w:id="16" w:author="JShore" w:date="2016-03-02T11:32:00Z">
        <w:r w:rsidR="00F72014" w:rsidRPr="00F72014" w:rsidDel="00497A7D">
          <w:delText xml:space="preserve"> and plumbing was installed at the pump house and water was successfully pumped from the cistern to the gravity tank</w:delText>
        </w:r>
      </w:del>
      <w:r w:rsidR="004C2483" w:rsidRPr="00F72014">
        <w:t xml:space="preserve">. </w:t>
      </w:r>
      <w:r w:rsidR="00F72014" w:rsidRPr="00F72014">
        <w:t xml:space="preserve">The pump protector switch (called coyote switch) was fixed on the </w:t>
      </w:r>
      <w:del w:id="17" w:author="JShore" w:date="2016-03-02T11:33:00Z">
        <w:r w:rsidR="00F72014" w:rsidRPr="00F72014" w:rsidDel="00AD3DBC">
          <w:delText>Jacuzzi pump</w:delText>
        </w:r>
      </w:del>
      <w:ins w:id="18" w:author="JShore" w:date="2016-03-02T11:33:00Z">
        <w:r w:rsidR="00AD3DBC">
          <w:t>Blue Pump</w:t>
        </w:r>
      </w:ins>
      <w:r w:rsidR="00F72014" w:rsidRPr="00F72014">
        <w:t xml:space="preserve"> so that it can now run in the “Auto” setting and will shut off if the system loses it’s prime</w:t>
      </w:r>
      <w:ins w:id="19" w:author="JShore" w:date="2016-03-02T11:34:00Z">
        <w:r w:rsidR="00AD3DBC">
          <w:t>, runs dry, or for other electrical reasons</w:t>
        </w:r>
      </w:ins>
      <w:r w:rsidR="00F72014" w:rsidRPr="00F72014">
        <w:t xml:space="preserve">. </w:t>
      </w:r>
      <w:r w:rsidR="00DF5F56" w:rsidRPr="00F72014">
        <w:t xml:space="preserve">In </w:t>
      </w:r>
      <w:r w:rsidR="00F72014" w:rsidRPr="00F72014">
        <w:t>the anti-maintenance department:</w:t>
      </w:r>
      <w:r w:rsidR="00DF5F56" w:rsidRPr="00F72014">
        <w:t xml:space="preserve"> </w:t>
      </w:r>
      <w:r w:rsidR="00F72014" w:rsidRPr="00F72014">
        <w:t xml:space="preserve">the pull start on the 15 </w:t>
      </w:r>
      <w:proofErr w:type="spellStart"/>
      <w:r w:rsidR="00F72014" w:rsidRPr="00F72014">
        <w:t>hp</w:t>
      </w:r>
      <w:proofErr w:type="spellEnd"/>
      <w:r w:rsidR="00F72014" w:rsidRPr="00F72014">
        <w:t xml:space="preserve"> Honda was broken during engine testing on the water and the flywheel needs to be removed in order to properly fix, during the install of the new plumbing and pump there appears to be a leak in valve 3 in the pump house which is allowing water to back flow into the gaff filter which then overflows if the lid is not shut and tightened</w:t>
      </w:r>
      <w:r w:rsidR="005B1388" w:rsidRPr="00F72014">
        <w:t xml:space="preserve">. We are </w:t>
      </w:r>
      <w:r w:rsidR="00F72014" w:rsidRPr="00F72014">
        <w:t>still</w:t>
      </w:r>
      <w:r w:rsidR="005B1388" w:rsidRPr="00F72014">
        <w:t xml:space="preserve"> using the demand pump to supply water to the house until the gravity tank can be repaired</w:t>
      </w:r>
      <w:r w:rsidR="00F72014" w:rsidRPr="00F72014">
        <w:t xml:space="preserve"> (needs a confined space permit)</w:t>
      </w:r>
      <w:r w:rsidR="005B1388" w:rsidRPr="00F72014">
        <w:t>.</w:t>
      </w:r>
    </w:p>
    <w:p w:rsidR="001B1F69" w:rsidRPr="007973E5" w:rsidRDefault="001B1F69" w:rsidP="002F55FF">
      <w:pPr>
        <w:rPr>
          <w:i/>
        </w:rPr>
      </w:pPr>
    </w:p>
    <w:p w:rsidR="00CB3AC3" w:rsidRPr="00637477" w:rsidRDefault="00D62C8F" w:rsidP="00CB3AC3">
      <w:pPr>
        <w:rPr>
          <w:b/>
          <w:sz w:val="28"/>
          <w:szCs w:val="28"/>
          <w:u w:val="single"/>
        </w:rPr>
      </w:pPr>
      <w:r w:rsidRPr="00637477">
        <w:rPr>
          <w:b/>
          <w:sz w:val="28"/>
          <w:szCs w:val="28"/>
          <w:u w:val="single"/>
        </w:rPr>
        <w:t>Maintenance Needs</w:t>
      </w:r>
    </w:p>
    <w:p w:rsidR="00DF5F56" w:rsidRPr="00637477" w:rsidRDefault="00DF5F56" w:rsidP="00DF5F56">
      <w:pPr>
        <w:numPr>
          <w:ilvl w:val="0"/>
          <w:numId w:val="1"/>
        </w:numPr>
        <w:spacing w:before="60"/>
      </w:pPr>
      <w:r w:rsidRPr="00637477">
        <w:t>Repair liner in the Gravity tank</w:t>
      </w:r>
    </w:p>
    <w:p w:rsidR="005B1388" w:rsidRPr="00637477" w:rsidRDefault="005B1388" w:rsidP="00DF5F56">
      <w:pPr>
        <w:numPr>
          <w:ilvl w:val="0"/>
          <w:numId w:val="1"/>
        </w:numPr>
        <w:spacing w:before="60"/>
      </w:pPr>
      <w:r w:rsidRPr="00637477">
        <w:t xml:space="preserve">Regular door on the power house is broken and needs to be replaced. The frame is split, the hinges stretched and the concrete block around the door frame is broken at two of the attachment points. The door no longer aligns with the frame and is currently wedged closed with a piece of </w:t>
      </w:r>
      <w:r w:rsidR="00F72014" w:rsidRPr="00637477">
        <w:t>wood but can still be opened with removal of the wood.</w:t>
      </w:r>
    </w:p>
    <w:p w:rsidR="00DF5F56" w:rsidRPr="00637477" w:rsidRDefault="00DF5F56" w:rsidP="006F418F">
      <w:pPr>
        <w:numPr>
          <w:ilvl w:val="0"/>
          <w:numId w:val="1"/>
        </w:numPr>
        <w:spacing w:before="60"/>
      </w:pPr>
      <w:r w:rsidRPr="00637477">
        <w:t>The 30Kwh Kohler “</w:t>
      </w:r>
      <w:proofErr w:type="spellStart"/>
      <w:r w:rsidRPr="00637477">
        <w:t>Speedwagon</w:t>
      </w:r>
      <w:proofErr w:type="spellEnd"/>
      <w:r w:rsidRPr="00637477">
        <w:t xml:space="preserve">” has a small but persistent coolant leak apparently emanating from the water pump. The bolts on the water pump need to be tightened with a torque wrench to the proper specifications to see if that will stop the leak. Otherwise, it is likely that the water pump gasket will need to be replaced. </w:t>
      </w:r>
    </w:p>
    <w:p w:rsidR="00DF5F56" w:rsidRPr="00637477" w:rsidRDefault="00DF5F56" w:rsidP="00DF5F56">
      <w:pPr>
        <w:numPr>
          <w:ilvl w:val="0"/>
          <w:numId w:val="1"/>
        </w:numPr>
        <w:spacing w:before="60"/>
      </w:pPr>
      <w:r w:rsidRPr="00637477">
        <w:t>The dumper jet battery appears to be losing its charge quickly despite regular recharges. The reason for the rapid discharging is not known. The batteries are fairly new so the issue may be with the charger not bringing them up to full capacity.</w:t>
      </w:r>
    </w:p>
    <w:p w:rsidR="00DF5F56" w:rsidRPr="00637477" w:rsidRDefault="00DF5F56" w:rsidP="00DF5F56">
      <w:pPr>
        <w:numPr>
          <w:ilvl w:val="0"/>
          <w:numId w:val="1"/>
        </w:numPr>
        <w:spacing w:before="60"/>
      </w:pPr>
      <w:r w:rsidRPr="00637477">
        <w:t xml:space="preserve">On-demand hot water heater in PRBO house is </w:t>
      </w:r>
      <w:r w:rsidR="005B1388" w:rsidRPr="00637477">
        <w:t>not functioning at all</w:t>
      </w:r>
    </w:p>
    <w:p w:rsidR="00DF5F56" w:rsidRPr="00637477" w:rsidRDefault="00DF5F56" w:rsidP="00DF5F56">
      <w:pPr>
        <w:numPr>
          <w:ilvl w:val="0"/>
          <w:numId w:val="1"/>
        </w:numPr>
        <w:spacing w:before="60"/>
      </w:pPr>
      <w:r w:rsidRPr="00637477">
        <w:t xml:space="preserve">Water </w:t>
      </w:r>
      <w:r w:rsidR="005B1388" w:rsidRPr="00637477">
        <w:t xml:space="preserve">supply lines have developed several leaks over the last few months and need to be replaced. </w:t>
      </w:r>
    </w:p>
    <w:p w:rsidR="00DF5F56" w:rsidRPr="00637477" w:rsidRDefault="00DF5F56" w:rsidP="00DF5F56">
      <w:pPr>
        <w:numPr>
          <w:ilvl w:val="0"/>
          <w:numId w:val="1"/>
        </w:numPr>
        <w:spacing w:before="60"/>
      </w:pPr>
      <w:r w:rsidRPr="00637477">
        <w:t>New battery temperature sensors for PV system (arrived on island but still need to be installed)</w:t>
      </w:r>
    </w:p>
    <w:p w:rsidR="00DF5F56" w:rsidRPr="00637477" w:rsidRDefault="00DF5F56" w:rsidP="00DF5F56">
      <w:pPr>
        <w:numPr>
          <w:ilvl w:val="0"/>
          <w:numId w:val="1"/>
        </w:numPr>
        <w:spacing w:before="60"/>
      </w:pPr>
      <w:r w:rsidRPr="00637477">
        <w:t>Cistern is losing water at a rate ~250 gallons per month and needs to be inspected.</w:t>
      </w:r>
    </w:p>
    <w:p w:rsidR="00DF5F56" w:rsidRPr="00637477" w:rsidRDefault="00DF5F56" w:rsidP="00DF5F56">
      <w:pPr>
        <w:numPr>
          <w:ilvl w:val="0"/>
          <w:numId w:val="1"/>
        </w:numPr>
        <w:spacing w:before="60"/>
      </w:pPr>
      <w:r w:rsidRPr="00637477">
        <w:t>Settling Tank appears to have a leak in it when water is above 5.1 feet</w:t>
      </w:r>
    </w:p>
    <w:p w:rsidR="00DF5F56" w:rsidRPr="00637477" w:rsidRDefault="00DF5F56" w:rsidP="00DF5F56">
      <w:pPr>
        <w:numPr>
          <w:ilvl w:val="0"/>
          <w:numId w:val="1"/>
        </w:numPr>
        <w:spacing w:before="60"/>
      </w:pPr>
      <w:r w:rsidRPr="00637477">
        <w:t>Some of the wooden railing on Light House Hill needs repair.</w:t>
      </w:r>
    </w:p>
    <w:p w:rsidR="00DF5F56" w:rsidRPr="00637477" w:rsidRDefault="00DF5F56" w:rsidP="00DF5F56">
      <w:pPr>
        <w:numPr>
          <w:ilvl w:val="0"/>
          <w:numId w:val="1"/>
        </w:numPr>
        <w:spacing w:before="60"/>
      </w:pPr>
      <w:r w:rsidRPr="00637477">
        <w:t>Cart path rail line needs several m</w:t>
      </w:r>
      <w:r w:rsidR="005B1388" w:rsidRPr="00637477">
        <w:t>ajor</w:t>
      </w:r>
      <w:r w:rsidRPr="00637477">
        <w:t xml:space="preserve"> repairs.</w:t>
      </w:r>
    </w:p>
    <w:p w:rsidR="00DF5F56" w:rsidRPr="00637477" w:rsidRDefault="00DF5F56" w:rsidP="00DF5F56">
      <w:pPr>
        <w:numPr>
          <w:ilvl w:val="0"/>
          <w:numId w:val="1"/>
        </w:numPr>
        <w:spacing w:before="60"/>
      </w:pPr>
      <w:proofErr w:type="spellStart"/>
      <w:r w:rsidRPr="00637477">
        <w:t>Webasto</w:t>
      </w:r>
      <w:proofErr w:type="spellEnd"/>
      <w:r w:rsidRPr="00637477">
        <w:t xml:space="preserve"> </w:t>
      </w:r>
      <w:r w:rsidR="005B1388" w:rsidRPr="00637477">
        <w:t xml:space="preserve">heater is not functioning and </w:t>
      </w:r>
      <w:r w:rsidRPr="00637477">
        <w:t xml:space="preserve">needs </w:t>
      </w:r>
      <w:r w:rsidR="005B1388" w:rsidRPr="00637477">
        <w:t xml:space="preserve">a new </w:t>
      </w:r>
      <w:r w:rsidRPr="00637477">
        <w:t>fuel pump.</w:t>
      </w:r>
    </w:p>
    <w:p w:rsidR="00DF5F56" w:rsidRPr="00637477" w:rsidRDefault="00DF5F56" w:rsidP="00DF5F56">
      <w:pPr>
        <w:numPr>
          <w:ilvl w:val="0"/>
          <w:numId w:val="1"/>
        </w:numPr>
        <w:spacing w:before="60"/>
      </w:pPr>
      <w:r w:rsidRPr="00637477">
        <w:t>Clean water line going to upstairs</w:t>
      </w:r>
      <w:r w:rsidR="00F72014" w:rsidRPr="00637477">
        <w:t xml:space="preserve"> bathroom</w:t>
      </w:r>
      <w:r w:rsidRPr="00637477">
        <w:t xml:space="preserve"> in PRBO house needs to be cleared to increase water pressure.</w:t>
      </w:r>
    </w:p>
    <w:p w:rsidR="00DF5F56" w:rsidRPr="00637477" w:rsidRDefault="00DF5F56" w:rsidP="00DF5F56">
      <w:pPr>
        <w:numPr>
          <w:ilvl w:val="0"/>
          <w:numId w:val="1"/>
        </w:numPr>
        <w:spacing w:before="60"/>
      </w:pPr>
      <w:r w:rsidRPr="00637477">
        <w:t>PRBO upstairs toilet needs to be fixed so it flushes properly.</w:t>
      </w:r>
      <w:r w:rsidR="00F72014" w:rsidRPr="00637477">
        <w:t xml:space="preserve"> It is currently on clean water and </w:t>
      </w:r>
      <w:r w:rsidR="00637477" w:rsidRPr="00637477">
        <w:t>we are employing the rule of “its yellow so let it mellow”.</w:t>
      </w:r>
    </w:p>
    <w:p w:rsidR="00DF5F56" w:rsidRPr="00637477" w:rsidRDefault="00DF5F56" w:rsidP="00DF5F56">
      <w:pPr>
        <w:numPr>
          <w:ilvl w:val="0"/>
          <w:numId w:val="1"/>
        </w:numPr>
        <w:spacing w:before="60"/>
      </w:pPr>
      <w:r w:rsidRPr="00637477">
        <w:t>Drain line from PRBO kitchen sink needs to be replaced.</w:t>
      </w:r>
    </w:p>
    <w:p w:rsidR="005B1388" w:rsidRPr="00637477" w:rsidRDefault="00DF5F56" w:rsidP="005B1388">
      <w:pPr>
        <w:numPr>
          <w:ilvl w:val="0"/>
          <w:numId w:val="1"/>
        </w:numPr>
        <w:spacing w:before="60"/>
      </w:pPr>
      <w:r w:rsidRPr="00637477">
        <w:t>Front door and frame to PRBO house are rotting at bottom corner and need to be repaired or replaced. The weather stripping for all doors needs to be replaced to keep out weather, flies, and mice.</w:t>
      </w:r>
    </w:p>
    <w:p w:rsidR="002951D8" w:rsidRPr="00637477" w:rsidRDefault="002951D8" w:rsidP="005B1388">
      <w:pPr>
        <w:numPr>
          <w:ilvl w:val="0"/>
          <w:numId w:val="1"/>
        </w:numPr>
        <w:spacing w:before="60"/>
      </w:pPr>
      <w:r w:rsidRPr="00637477">
        <w:t>Refurbishment of North Landing platform</w:t>
      </w:r>
    </w:p>
    <w:p w:rsidR="0024287A" w:rsidRPr="007973E5" w:rsidRDefault="0024287A" w:rsidP="0003071F">
      <w:pPr>
        <w:rPr>
          <w:b/>
          <w:i/>
          <w:sz w:val="28"/>
          <w:szCs w:val="28"/>
          <w:u w:val="single"/>
        </w:rPr>
      </w:pPr>
    </w:p>
    <w:p w:rsidR="00EF4E00" w:rsidRPr="00D6774B" w:rsidRDefault="00EF4E00" w:rsidP="0003071F">
      <w:pPr>
        <w:rPr>
          <w:b/>
          <w:sz w:val="28"/>
          <w:szCs w:val="28"/>
          <w:u w:val="single"/>
        </w:rPr>
      </w:pPr>
      <w:r w:rsidRPr="00D6774B">
        <w:rPr>
          <w:b/>
          <w:sz w:val="28"/>
          <w:szCs w:val="28"/>
          <w:u w:val="single"/>
        </w:rPr>
        <w:t>Solar</w:t>
      </w:r>
      <w:r w:rsidR="00353C63" w:rsidRPr="00D6774B">
        <w:rPr>
          <w:b/>
          <w:sz w:val="28"/>
          <w:szCs w:val="28"/>
          <w:u w:val="single"/>
        </w:rPr>
        <w:t>/Electric</w:t>
      </w:r>
    </w:p>
    <w:p w:rsidR="005240DA" w:rsidRPr="005355B4" w:rsidRDefault="005240DA" w:rsidP="0003071F"/>
    <w:p w:rsidR="00B27415" w:rsidRPr="005355B4" w:rsidRDefault="00B27415">
      <w:r w:rsidRPr="005355B4">
        <w:rPr>
          <w:b/>
        </w:rPr>
        <w:t>PV System</w:t>
      </w:r>
    </w:p>
    <w:p w:rsidR="00B27415" w:rsidRPr="005355B4" w:rsidRDefault="009B73DC">
      <w:r w:rsidRPr="005355B4">
        <w:t>Weekly checks were conducted by Berger on Wednesdays. All PV checks went well an</w:t>
      </w:r>
      <w:r w:rsidR="000F606E" w:rsidRPr="005355B4">
        <w:t>d</w:t>
      </w:r>
      <w:r w:rsidRPr="005355B4">
        <w:t xml:space="preserve"> the system appears to be functioning properly.</w:t>
      </w:r>
      <w:r w:rsidR="002E121C" w:rsidRPr="005355B4">
        <w:t xml:space="preserve"> </w:t>
      </w:r>
    </w:p>
    <w:p w:rsidR="0070647E" w:rsidRPr="00EB7EBA" w:rsidRDefault="001D68FF">
      <w:pPr>
        <w:rPr>
          <w:b/>
        </w:rPr>
      </w:pPr>
      <w:r w:rsidRPr="00EB7EBA">
        <w:rPr>
          <w:b/>
        </w:rPr>
        <w:t>Generator run times</w:t>
      </w:r>
    </w:p>
    <w:p w:rsidR="00353C63" w:rsidRPr="00EB7EBA" w:rsidRDefault="003D64E5" w:rsidP="00392AE2">
      <w:pPr>
        <w:ind w:firstLine="720"/>
      </w:pPr>
      <w:r w:rsidRPr="00EB7EBA">
        <w:t>White</w:t>
      </w:r>
      <w:r w:rsidR="00353C63" w:rsidRPr="00EB7EBA">
        <w:t xml:space="preserve"> Kohler</w:t>
      </w:r>
      <w:r w:rsidR="00AC233B" w:rsidRPr="00EB7EBA">
        <w:t xml:space="preserve"> (Buffy)</w:t>
      </w:r>
      <w:r w:rsidR="00353C63" w:rsidRPr="00EB7EBA">
        <w:t xml:space="preserve">: </w:t>
      </w:r>
      <w:r w:rsidR="005355B4" w:rsidRPr="00EB7EBA">
        <w:t>4.8</w:t>
      </w:r>
      <w:r w:rsidR="0070647E" w:rsidRPr="00EB7EBA">
        <w:t xml:space="preserve"> hours</w:t>
      </w:r>
    </w:p>
    <w:p w:rsidR="003D64E5" w:rsidRPr="00EB7EBA" w:rsidRDefault="00474740" w:rsidP="00392AE2">
      <w:pPr>
        <w:ind w:firstLine="720"/>
      </w:pPr>
      <w:r w:rsidRPr="00EB7EBA">
        <w:t>Black Kohler</w:t>
      </w:r>
      <w:r w:rsidR="00AC233B" w:rsidRPr="00EB7EBA">
        <w:t xml:space="preserve"> (</w:t>
      </w:r>
      <w:proofErr w:type="spellStart"/>
      <w:r w:rsidR="00AC233B" w:rsidRPr="00EB7EBA">
        <w:t>Speedwagon</w:t>
      </w:r>
      <w:proofErr w:type="spellEnd"/>
      <w:r w:rsidR="00AC233B" w:rsidRPr="00EB7EBA">
        <w:t>)</w:t>
      </w:r>
      <w:r w:rsidRPr="00EB7EBA">
        <w:t xml:space="preserve">: </w:t>
      </w:r>
      <w:r w:rsidR="005355B4" w:rsidRPr="00EB7EBA">
        <w:t>11.8</w:t>
      </w:r>
      <w:r w:rsidR="00AF2C50" w:rsidRPr="00EB7EBA">
        <w:t xml:space="preserve"> </w:t>
      </w:r>
      <w:r w:rsidR="003D64E5" w:rsidRPr="00EB7EBA">
        <w:t>hours</w:t>
      </w:r>
    </w:p>
    <w:p w:rsidR="00353C63" w:rsidRPr="00EB7EBA" w:rsidRDefault="00D77208" w:rsidP="003D64E5">
      <w:pPr>
        <w:ind w:firstLine="720"/>
      </w:pPr>
      <w:r w:rsidRPr="00EB7EBA">
        <w:t>PV</w:t>
      </w:r>
      <w:r w:rsidR="003D64E5" w:rsidRPr="00EB7EBA">
        <w:t xml:space="preserve"> Kohler: </w:t>
      </w:r>
      <w:r w:rsidR="005355B4" w:rsidRPr="00EB7EBA">
        <w:t>3.0</w:t>
      </w:r>
      <w:r w:rsidR="00251099" w:rsidRPr="00EB7EBA">
        <w:t xml:space="preserve"> </w:t>
      </w:r>
      <w:r w:rsidR="007F08D8" w:rsidRPr="00EB7EBA">
        <w:t>hour</w:t>
      </w:r>
      <w:r w:rsidR="00D72179" w:rsidRPr="00EB7EBA">
        <w:t>s</w:t>
      </w:r>
    </w:p>
    <w:p w:rsidR="00353C63" w:rsidRPr="00EB7EBA" w:rsidRDefault="00353C63" w:rsidP="001D68FF">
      <w:pPr>
        <w:ind w:firstLine="720"/>
      </w:pPr>
      <w:proofErr w:type="spellStart"/>
      <w:r w:rsidRPr="00EB7EBA">
        <w:t>Webasto</w:t>
      </w:r>
      <w:proofErr w:type="spellEnd"/>
      <w:r w:rsidRPr="00EB7EBA">
        <w:t>:</w:t>
      </w:r>
      <w:r w:rsidR="003D64E5" w:rsidRPr="00EB7EBA">
        <w:t xml:space="preserve"> </w:t>
      </w:r>
      <w:r w:rsidR="00AC233B" w:rsidRPr="00EB7EBA">
        <w:t>Not working</w:t>
      </w:r>
    </w:p>
    <w:p w:rsidR="00AF1923" w:rsidRPr="00EB7EBA" w:rsidRDefault="00353C63" w:rsidP="0002153D">
      <w:pPr>
        <w:ind w:firstLine="720"/>
      </w:pPr>
      <w:r w:rsidRPr="00EB7EBA">
        <w:t xml:space="preserve">Power Used: </w:t>
      </w:r>
      <w:r w:rsidR="007F08D8" w:rsidRPr="00EB7EBA">
        <w:t xml:space="preserve">Start of month = </w:t>
      </w:r>
      <w:r w:rsidR="007D264B" w:rsidRPr="00EB7EBA">
        <w:t>5</w:t>
      </w:r>
      <w:r w:rsidR="005355B4" w:rsidRPr="00EB7EBA">
        <w:t>1</w:t>
      </w:r>
      <w:r w:rsidR="007D264B" w:rsidRPr="00EB7EBA">
        <w:t>,</w:t>
      </w:r>
      <w:r w:rsidR="005355B4" w:rsidRPr="00EB7EBA">
        <w:t>226</w:t>
      </w:r>
      <w:r w:rsidR="00D72179" w:rsidRPr="00EB7EBA">
        <w:t xml:space="preserve">; end of month = </w:t>
      </w:r>
      <w:r w:rsidR="007D264B" w:rsidRPr="00EB7EBA">
        <w:t>51,</w:t>
      </w:r>
      <w:r w:rsidR="005355B4" w:rsidRPr="00EB7EBA">
        <w:t xml:space="preserve">704 </w:t>
      </w:r>
      <w:r w:rsidR="007F08D8" w:rsidRPr="00EB7EBA">
        <w:t xml:space="preserve">for total of </w:t>
      </w:r>
      <w:r w:rsidR="005355B4" w:rsidRPr="00EB7EBA">
        <w:t>478</w:t>
      </w:r>
      <w:r w:rsidRPr="00EB7EBA">
        <w:t>kwh</w:t>
      </w:r>
    </w:p>
    <w:p w:rsidR="00AF1923" w:rsidRPr="00EB7EBA" w:rsidRDefault="00392AE2">
      <w:pPr>
        <w:rPr>
          <w:b/>
        </w:rPr>
      </w:pPr>
      <w:r w:rsidRPr="00EB7EBA">
        <w:rPr>
          <w:b/>
          <w:bCs/>
        </w:rPr>
        <w:t>Fuel Reserves</w:t>
      </w:r>
    </w:p>
    <w:p w:rsidR="00AF1923" w:rsidRPr="00EB7EBA" w:rsidRDefault="00AF1923" w:rsidP="007F08D8">
      <w:pPr>
        <w:ind w:left="720"/>
      </w:pPr>
      <w:r w:rsidRPr="00EB7EBA">
        <w:t>Fuel Remaining:</w:t>
      </w:r>
      <w:r w:rsidR="005D0271" w:rsidRPr="00EB7EBA">
        <w:t xml:space="preserve"> </w:t>
      </w:r>
    </w:p>
    <w:p w:rsidR="00DE1DCD" w:rsidRPr="00EB7EBA" w:rsidRDefault="00D77208" w:rsidP="00392AE2">
      <w:pPr>
        <w:ind w:left="720"/>
      </w:pPr>
      <w:r w:rsidRPr="00EB7EBA">
        <w:t xml:space="preserve">Drums: </w:t>
      </w:r>
      <w:r w:rsidR="00BD6072" w:rsidRPr="00EB7EBA">
        <w:t>8</w:t>
      </w:r>
      <w:r w:rsidR="005355B4" w:rsidRPr="00EB7EBA">
        <w:t>1/2</w:t>
      </w:r>
      <w:r w:rsidRPr="00EB7EBA">
        <w:t xml:space="preserve"> X 5</w:t>
      </w:r>
      <w:r w:rsidR="00AF797F" w:rsidRPr="00EB7EBA">
        <w:t>5</w:t>
      </w:r>
      <w:r w:rsidR="007F08D8" w:rsidRPr="00EB7EBA">
        <w:t>g</w:t>
      </w:r>
      <w:r w:rsidR="00C472DC" w:rsidRPr="00EB7EBA">
        <w:t xml:space="preserve"> </w:t>
      </w:r>
      <w:r w:rsidRPr="00EB7EBA">
        <w:t xml:space="preserve">= </w:t>
      </w:r>
      <w:r w:rsidR="00BD6072" w:rsidRPr="00EB7EBA">
        <w:t>4</w:t>
      </w:r>
      <w:r w:rsidR="005355B4" w:rsidRPr="00EB7EBA">
        <w:t>67</w:t>
      </w:r>
      <w:r w:rsidR="009D6AB3" w:rsidRPr="00EB7EBA">
        <w:t xml:space="preserve"> </w:t>
      </w:r>
      <w:r w:rsidR="00DE1DCD" w:rsidRPr="00EB7EBA">
        <w:t>gallons</w:t>
      </w:r>
    </w:p>
    <w:p w:rsidR="00AF1923" w:rsidRPr="00EB7EBA" w:rsidRDefault="00D77208" w:rsidP="00392AE2">
      <w:pPr>
        <w:ind w:left="720"/>
      </w:pPr>
      <w:r w:rsidRPr="00EB7EBA">
        <w:t>PV</w:t>
      </w:r>
      <w:r w:rsidR="00AF1923" w:rsidRPr="00EB7EBA">
        <w:t xml:space="preserve"> Kohler Tank: </w:t>
      </w:r>
      <w:r w:rsidR="00E1777D" w:rsidRPr="00EB7EBA">
        <w:t>F</w:t>
      </w:r>
      <w:r w:rsidR="00A02BFC" w:rsidRPr="00EB7EBA">
        <w:t>ull</w:t>
      </w:r>
    </w:p>
    <w:p w:rsidR="00AF1923" w:rsidRPr="00EB7EBA" w:rsidRDefault="008E2F1D" w:rsidP="00392AE2">
      <w:pPr>
        <w:ind w:left="720"/>
      </w:pPr>
      <w:r w:rsidRPr="00EB7EBA">
        <w:t>White</w:t>
      </w:r>
      <w:r w:rsidR="00AF1923" w:rsidRPr="00EB7EBA">
        <w:t xml:space="preserve"> Kohler Tank:</w:t>
      </w:r>
      <w:r w:rsidR="00E1777D" w:rsidRPr="00EB7EBA">
        <w:t xml:space="preserve"> </w:t>
      </w:r>
      <w:r w:rsidR="009D6AB3" w:rsidRPr="00EB7EBA">
        <w:t>Full</w:t>
      </w:r>
    </w:p>
    <w:p w:rsidR="00D47AB0" w:rsidRPr="00EB7EBA" w:rsidRDefault="008E2F1D" w:rsidP="00392AE2">
      <w:pPr>
        <w:ind w:left="720"/>
      </w:pPr>
      <w:r w:rsidRPr="00EB7EBA">
        <w:t>Black Kohler</w:t>
      </w:r>
      <w:r w:rsidR="00AF1923" w:rsidRPr="00EB7EBA">
        <w:t xml:space="preserve"> Tank:</w:t>
      </w:r>
      <w:r w:rsidR="00A02BFC" w:rsidRPr="00EB7EBA">
        <w:t xml:space="preserve"> </w:t>
      </w:r>
      <w:r w:rsidR="005355B4" w:rsidRPr="00EB7EBA">
        <w:t>3/4</w:t>
      </w:r>
    </w:p>
    <w:p w:rsidR="00EC4AAF" w:rsidRPr="00EB7EBA" w:rsidRDefault="008E2F1D" w:rsidP="00134268">
      <w:pPr>
        <w:ind w:left="720"/>
      </w:pPr>
      <w:proofErr w:type="spellStart"/>
      <w:r w:rsidRPr="00EB7EBA">
        <w:t>Webasto</w:t>
      </w:r>
      <w:proofErr w:type="spellEnd"/>
      <w:r w:rsidRPr="00EB7EBA">
        <w:t xml:space="preserve"> Tank:</w:t>
      </w:r>
      <w:r w:rsidR="008451D9" w:rsidRPr="00EB7EBA">
        <w:t xml:space="preserve"> </w:t>
      </w:r>
      <w:r w:rsidR="00B50244" w:rsidRPr="00EB7EBA">
        <w:t>1</w:t>
      </w:r>
      <w:r w:rsidR="008A2FDF" w:rsidRPr="00EB7EBA">
        <w:t>/</w:t>
      </w:r>
      <w:r w:rsidR="00D4751B" w:rsidRPr="00EB7EBA">
        <w:t>4</w:t>
      </w:r>
      <w:r w:rsidR="00B5338E" w:rsidRPr="00EB7EBA">
        <w:t xml:space="preserve"> full</w:t>
      </w:r>
    </w:p>
    <w:p w:rsidR="00D47AB0" w:rsidRPr="00D6774B" w:rsidRDefault="00D47AB0">
      <w:pPr>
        <w:rPr>
          <w:b/>
        </w:rPr>
      </w:pPr>
      <w:r w:rsidRPr="00D6774B">
        <w:rPr>
          <w:b/>
        </w:rPr>
        <w:t xml:space="preserve">Water </w:t>
      </w:r>
      <w:r w:rsidR="00353C63" w:rsidRPr="00D6774B">
        <w:rPr>
          <w:b/>
        </w:rPr>
        <w:t>Reserves</w:t>
      </w:r>
    </w:p>
    <w:p w:rsidR="00D47AB0" w:rsidRPr="00D6774B" w:rsidRDefault="00010414" w:rsidP="001D68FF">
      <w:pPr>
        <w:ind w:firstLine="720"/>
        <w:rPr>
          <w:color w:val="FF0000"/>
        </w:rPr>
      </w:pPr>
      <w:r w:rsidRPr="00D6774B">
        <w:t xml:space="preserve">Cistern: </w:t>
      </w:r>
      <w:r w:rsidR="00D6774B" w:rsidRPr="00D6774B">
        <w:t>100</w:t>
      </w:r>
      <w:r w:rsidR="007D19C9" w:rsidRPr="00D6774B">
        <w:t>,</w:t>
      </w:r>
      <w:r w:rsidR="00D6774B" w:rsidRPr="00D6774B">
        <w:t>00</w:t>
      </w:r>
      <w:r w:rsidR="00BD6072" w:rsidRPr="00D6774B">
        <w:t>0</w:t>
      </w:r>
      <w:r w:rsidR="007A05C1" w:rsidRPr="00D6774B">
        <w:t xml:space="preserve"> </w:t>
      </w:r>
      <w:r w:rsidR="0063533E" w:rsidRPr="00D6774B">
        <w:t>gallons</w:t>
      </w:r>
      <w:r w:rsidR="0063533E" w:rsidRPr="00D6774B">
        <w:rPr>
          <w:color w:val="FF0000"/>
        </w:rPr>
        <w:t xml:space="preserve"> </w:t>
      </w:r>
      <w:r w:rsidR="0063533E" w:rsidRPr="00D6774B">
        <w:t>(</w:t>
      </w:r>
      <w:r w:rsidR="00BD6072" w:rsidRPr="00D6774B">
        <w:t>7’</w:t>
      </w:r>
      <w:r w:rsidR="005355B4" w:rsidRPr="00D6774B">
        <w:t>4</w:t>
      </w:r>
      <w:r w:rsidR="00E95685" w:rsidRPr="00D6774B">
        <w:t>”)</w:t>
      </w:r>
    </w:p>
    <w:p w:rsidR="00E95685" w:rsidRPr="00D6774B" w:rsidRDefault="00D77208" w:rsidP="001D68FF">
      <w:pPr>
        <w:ind w:firstLine="720"/>
      </w:pPr>
      <w:r w:rsidRPr="00D6774B">
        <w:t>Gravity T</w:t>
      </w:r>
      <w:r w:rsidR="009D6AB3" w:rsidRPr="00D6774B">
        <w:t xml:space="preserve">ank: </w:t>
      </w:r>
      <w:r w:rsidR="00BD6072" w:rsidRPr="00D6774B">
        <w:t>empty</w:t>
      </w:r>
    </w:p>
    <w:p w:rsidR="00AF2C50" w:rsidRPr="00D6774B" w:rsidRDefault="00AF2C50" w:rsidP="001D68FF">
      <w:pPr>
        <w:ind w:firstLine="720"/>
      </w:pPr>
      <w:r w:rsidRPr="00D6774B">
        <w:t xml:space="preserve">Settling Tank: </w:t>
      </w:r>
      <w:r w:rsidR="005355B4" w:rsidRPr="00D6774B">
        <w:t>1.85</w:t>
      </w:r>
      <w:r w:rsidRPr="00D6774B">
        <w:t xml:space="preserve"> feet</w:t>
      </w:r>
    </w:p>
    <w:p w:rsidR="002E121C" w:rsidRPr="00D6774B" w:rsidRDefault="00D6774B" w:rsidP="00762FCF">
      <w:pPr>
        <w:ind w:left="720"/>
      </w:pPr>
      <w:r w:rsidRPr="00D6774B">
        <w:t>No water was pumped this month</w:t>
      </w:r>
      <w:r w:rsidR="00637477" w:rsidRPr="00D6774B">
        <w:t>. Water</w:t>
      </w:r>
      <w:r w:rsidRPr="00D6774B">
        <w:t xml:space="preserve"> use at PRBO house water meter was</w:t>
      </w:r>
      <w:r w:rsidR="00637477" w:rsidRPr="00D6774B">
        <w:t xml:space="preserve"> </w:t>
      </w:r>
      <w:r w:rsidRPr="00D6774B">
        <w:t>1,314</w:t>
      </w:r>
      <w:r w:rsidR="00637477" w:rsidRPr="00D6774B">
        <w:t xml:space="preserve"> gallons</w:t>
      </w:r>
      <w:r w:rsidRPr="00D6774B">
        <w:t>.</w:t>
      </w:r>
      <w:ins w:id="20" w:author="JShore" w:date="2016-03-02T11:38:00Z">
        <w:r w:rsidR="00AD3DBC">
          <w:t xml:space="preserve"> Water was lost this month when the Blue Pump was tested to pump to the Gravity Tank and leaked.</w:t>
        </w:r>
      </w:ins>
      <w:bookmarkStart w:id="21" w:name="_GoBack"/>
      <w:bookmarkEnd w:id="21"/>
    </w:p>
    <w:p w:rsidR="00DC25D4" w:rsidRDefault="00DC25D4">
      <w:pPr>
        <w:rPr>
          <w:b/>
          <w:sz w:val="28"/>
          <w:szCs w:val="28"/>
          <w:u w:val="single"/>
        </w:rPr>
      </w:pPr>
    </w:p>
    <w:p w:rsidR="004E2EAB" w:rsidRPr="00FE0420" w:rsidRDefault="00CF59F2">
      <w:pPr>
        <w:rPr>
          <w:b/>
          <w:sz w:val="28"/>
          <w:szCs w:val="28"/>
          <w:u w:val="single"/>
        </w:rPr>
      </w:pPr>
      <w:r w:rsidRPr="00FE0420">
        <w:rPr>
          <w:b/>
          <w:sz w:val="28"/>
          <w:szCs w:val="28"/>
          <w:u w:val="single"/>
        </w:rPr>
        <w:t xml:space="preserve">Fishing &amp; Sightseeing </w:t>
      </w:r>
      <w:r w:rsidR="00D47AB0" w:rsidRPr="00FE0420">
        <w:rPr>
          <w:b/>
          <w:sz w:val="28"/>
          <w:szCs w:val="28"/>
          <w:u w:val="single"/>
        </w:rPr>
        <w:t>Boats</w:t>
      </w:r>
    </w:p>
    <w:p w:rsidR="00B25150" w:rsidRPr="00FE0420" w:rsidRDefault="00B25150" w:rsidP="00B25150">
      <w:pPr>
        <w:spacing w:line="120" w:lineRule="auto"/>
        <w:rPr>
          <w:b/>
          <w:sz w:val="28"/>
          <w:szCs w:val="28"/>
          <w:u w:val="single"/>
        </w:rPr>
      </w:pPr>
    </w:p>
    <w:p w:rsidR="001F5BE2" w:rsidRDefault="00C930C5" w:rsidP="001F5BE2">
      <w:r>
        <w:t>Kitty Kat seen twice this month on the 20</w:t>
      </w:r>
      <w:r w:rsidRPr="00C930C5">
        <w:rPr>
          <w:vertAlign w:val="superscript"/>
        </w:rPr>
        <w:t>th</w:t>
      </w:r>
      <w:r>
        <w:t xml:space="preserve"> </w:t>
      </w:r>
      <w:r w:rsidR="00637477">
        <w:t xml:space="preserve">with 17 POB </w:t>
      </w:r>
      <w:r>
        <w:t>and 27</w:t>
      </w:r>
      <w:r w:rsidRPr="00C930C5">
        <w:rPr>
          <w:vertAlign w:val="superscript"/>
        </w:rPr>
        <w:t>th</w:t>
      </w:r>
      <w:r>
        <w:t xml:space="preserve"> but no POB counted</w:t>
      </w:r>
      <w:r w:rsidR="001F5BE2">
        <w:t>.</w:t>
      </w:r>
    </w:p>
    <w:p w:rsidR="00C930C5" w:rsidRPr="00FE0420" w:rsidRDefault="00C930C5" w:rsidP="001F5BE2">
      <w:r>
        <w:t>Happy Daze was seen on the 6</w:t>
      </w:r>
      <w:r w:rsidRPr="00C930C5">
        <w:rPr>
          <w:vertAlign w:val="superscript"/>
        </w:rPr>
        <w:t>th</w:t>
      </w:r>
      <w:r>
        <w:t xml:space="preserve"> with 10 POB.</w:t>
      </w:r>
    </w:p>
    <w:p w:rsidR="000936B8" w:rsidRDefault="000936B8">
      <w:pPr>
        <w:rPr>
          <w:b/>
          <w:sz w:val="28"/>
          <w:szCs w:val="28"/>
          <w:u w:val="single"/>
        </w:rPr>
      </w:pPr>
    </w:p>
    <w:p w:rsidR="002130D2" w:rsidRPr="006B181B" w:rsidRDefault="00B27415">
      <w:pPr>
        <w:rPr>
          <w:b/>
          <w:sz w:val="28"/>
          <w:szCs w:val="28"/>
          <w:u w:val="single"/>
        </w:rPr>
      </w:pPr>
      <w:r w:rsidRPr="006B181B">
        <w:rPr>
          <w:b/>
          <w:sz w:val="28"/>
          <w:szCs w:val="28"/>
          <w:u w:val="single"/>
        </w:rPr>
        <w:t>Non-breeding birds</w:t>
      </w:r>
    </w:p>
    <w:p w:rsidR="003F78D0" w:rsidRPr="006B181B" w:rsidRDefault="003F78D0" w:rsidP="003F78D0">
      <w:pPr>
        <w:spacing w:line="120" w:lineRule="auto"/>
      </w:pPr>
    </w:p>
    <w:p w:rsidR="00AA6612" w:rsidRPr="006B181B" w:rsidRDefault="00A40FA0" w:rsidP="00AA44B2">
      <w:r w:rsidRPr="006B181B">
        <w:t>Pacific Loon,</w:t>
      </w:r>
      <w:r w:rsidR="00545A62" w:rsidRPr="006B181B">
        <w:t xml:space="preserve"> </w:t>
      </w:r>
      <w:r w:rsidR="005D0271" w:rsidRPr="006B181B">
        <w:t xml:space="preserve">Eared Grebe, </w:t>
      </w:r>
      <w:r w:rsidR="00AA44B2" w:rsidRPr="006B181B">
        <w:t xml:space="preserve">Northern Fulmar, </w:t>
      </w:r>
      <w:r w:rsidR="00545A62" w:rsidRPr="006B181B">
        <w:t>Sooty Shearwater,</w:t>
      </w:r>
      <w:r w:rsidR="00AA44B2" w:rsidRPr="006B181B">
        <w:t xml:space="preserve"> </w:t>
      </w:r>
      <w:r w:rsidR="00AA44B2" w:rsidRPr="00914E7E">
        <w:rPr>
          <w:b/>
        </w:rPr>
        <w:t xml:space="preserve">Brown Booby (high count of </w:t>
      </w:r>
      <w:r w:rsidR="00637477" w:rsidRPr="00914E7E">
        <w:rPr>
          <w:b/>
        </w:rPr>
        <w:t>32 on the 2</w:t>
      </w:r>
      <w:r w:rsidR="00AA44B2" w:rsidRPr="00914E7E">
        <w:rPr>
          <w:b/>
        </w:rPr>
        <w:t>5</w:t>
      </w:r>
      <w:r w:rsidR="00AA44B2" w:rsidRPr="00914E7E">
        <w:rPr>
          <w:b/>
          <w:vertAlign w:val="superscript"/>
        </w:rPr>
        <w:t>th</w:t>
      </w:r>
      <w:r w:rsidR="00637477" w:rsidRPr="00914E7E">
        <w:rPr>
          <w:b/>
        </w:rPr>
        <w:t xml:space="preserve"> and seen with nesting material on multiple occasions)</w:t>
      </w:r>
      <w:r w:rsidR="00AA44B2" w:rsidRPr="00914E7E">
        <w:rPr>
          <w:b/>
        </w:rPr>
        <w:t xml:space="preserve">, </w:t>
      </w:r>
      <w:r w:rsidR="00637477" w:rsidRPr="00914E7E">
        <w:rPr>
          <w:b/>
        </w:rPr>
        <w:t>Blue-footed Booby (an adult male seen displaying breeding behavior to a Brown Booby)</w:t>
      </w:r>
      <w:r w:rsidR="00637477" w:rsidRPr="006B181B">
        <w:t xml:space="preserve">, </w:t>
      </w:r>
      <w:r w:rsidR="00AC43F8" w:rsidRPr="006B181B">
        <w:t xml:space="preserve">Northern Gannet, </w:t>
      </w:r>
      <w:r w:rsidR="005D0271" w:rsidRPr="006B181B">
        <w:t>Brown Pelican,</w:t>
      </w:r>
      <w:r w:rsidR="00545A62" w:rsidRPr="006B181B">
        <w:t xml:space="preserve"> </w:t>
      </w:r>
      <w:r w:rsidR="00BE343D" w:rsidRPr="006B181B">
        <w:t>Surf Scoter</w:t>
      </w:r>
      <w:r w:rsidR="00944E24" w:rsidRPr="006B181B">
        <w:t>,</w:t>
      </w:r>
      <w:r w:rsidR="00AA44B2" w:rsidRPr="006B181B">
        <w:t xml:space="preserve"> Black Scoter, </w:t>
      </w:r>
      <w:r w:rsidR="00637477" w:rsidRPr="006B181B">
        <w:t>Common Goldeneye</w:t>
      </w:r>
      <w:r w:rsidR="00944E24" w:rsidRPr="006B181B">
        <w:t xml:space="preserve">, </w:t>
      </w:r>
      <w:r w:rsidR="00AA44B2" w:rsidRPr="006B181B">
        <w:t xml:space="preserve">Canada Goose, </w:t>
      </w:r>
      <w:r w:rsidR="005D0271" w:rsidRPr="006B181B">
        <w:t xml:space="preserve">Peregrine Falcon, </w:t>
      </w:r>
      <w:r w:rsidR="00AA44B2" w:rsidRPr="006B181B">
        <w:t>W</w:t>
      </w:r>
      <w:r w:rsidR="00073458" w:rsidRPr="006B181B">
        <w:t xml:space="preserve">estern </w:t>
      </w:r>
      <w:r w:rsidR="005D0271" w:rsidRPr="006B181B">
        <w:t>Willet, Wandering Tat</w:t>
      </w:r>
      <w:r w:rsidR="00EE0552" w:rsidRPr="006B181B">
        <w:t xml:space="preserve">tler, </w:t>
      </w:r>
      <w:proofErr w:type="spellStart"/>
      <w:r w:rsidR="00EE0552" w:rsidRPr="006B181B">
        <w:t>Whimbrel</w:t>
      </w:r>
      <w:proofErr w:type="spellEnd"/>
      <w:r w:rsidR="00EE0552" w:rsidRPr="006B181B">
        <w:t>, Black Turnstone,</w:t>
      </w:r>
      <w:r w:rsidRPr="006B181B">
        <w:t xml:space="preserve"> </w:t>
      </w:r>
      <w:proofErr w:type="spellStart"/>
      <w:r w:rsidR="00637477" w:rsidRPr="006B181B">
        <w:t>Heermann’s</w:t>
      </w:r>
      <w:proofErr w:type="spellEnd"/>
      <w:r w:rsidR="00637477" w:rsidRPr="006B181B">
        <w:t xml:space="preserve"> Gull, </w:t>
      </w:r>
      <w:r w:rsidR="00AA44B2" w:rsidRPr="006B181B">
        <w:t xml:space="preserve">Mew Gull, </w:t>
      </w:r>
      <w:r w:rsidR="005D0271" w:rsidRPr="006B181B">
        <w:t xml:space="preserve">Herring Gull, </w:t>
      </w:r>
      <w:r w:rsidR="00AF7D82" w:rsidRPr="006B181B">
        <w:t xml:space="preserve">Thayer’s Gull, </w:t>
      </w:r>
      <w:r w:rsidR="005D0271" w:rsidRPr="006B181B">
        <w:t>Glaucous-winged Gull,</w:t>
      </w:r>
      <w:r w:rsidR="00545A62" w:rsidRPr="006B181B">
        <w:t xml:space="preserve"> Glaucous Gull,</w:t>
      </w:r>
      <w:r w:rsidRPr="006B181B">
        <w:t xml:space="preserve"> </w:t>
      </w:r>
      <w:r w:rsidR="00637477" w:rsidRPr="006B181B">
        <w:t xml:space="preserve">Black-legged Kittiwake, </w:t>
      </w:r>
      <w:r w:rsidR="00EE0552" w:rsidRPr="006B181B">
        <w:t>Barn Owl</w:t>
      </w:r>
      <w:r w:rsidR="00BE343D" w:rsidRPr="006B181B">
        <w:t xml:space="preserve">, </w:t>
      </w:r>
      <w:r w:rsidR="00DF6F09" w:rsidRPr="006B181B">
        <w:t>Burrowing</w:t>
      </w:r>
      <w:r w:rsidR="00EE0552" w:rsidRPr="006B181B">
        <w:t xml:space="preserve"> Owl</w:t>
      </w:r>
      <w:r w:rsidR="00DF6F09" w:rsidRPr="006B181B">
        <w:t>,</w:t>
      </w:r>
      <w:r w:rsidR="00AF7D82" w:rsidRPr="006B181B">
        <w:t xml:space="preserve"> Anna’s Hummingbird, </w:t>
      </w:r>
      <w:r w:rsidR="00B27415" w:rsidRPr="006B181B">
        <w:t>Black Phoebe</w:t>
      </w:r>
      <w:r w:rsidR="00F8693E" w:rsidRPr="006B181B">
        <w:t>,</w:t>
      </w:r>
      <w:r w:rsidR="005D0271" w:rsidRPr="006B181B">
        <w:t xml:space="preserve"> </w:t>
      </w:r>
      <w:r w:rsidR="00545A62" w:rsidRPr="006B181B">
        <w:t>Rock</w:t>
      </w:r>
      <w:r w:rsidR="00EE0552" w:rsidRPr="006B181B">
        <w:t xml:space="preserve"> Wren,</w:t>
      </w:r>
      <w:r w:rsidR="0010266C" w:rsidRPr="006B181B">
        <w:t xml:space="preserve"> </w:t>
      </w:r>
      <w:r w:rsidR="00C227E7" w:rsidRPr="006B181B">
        <w:t xml:space="preserve">Audubon’s Warbler, Myrtle Warbler, </w:t>
      </w:r>
      <w:r w:rsidR="0010266C" w:rsidRPr="006B181B">
        <w:t xml:space="preserve">Sooty </w:t>
      </w:r>
      <w:r w:rsidR="00B27415" w:rsidRPr="006B181B">
        <w:t>Fox Sparrow</w:t>
      </w:r>
      <w:r w:rsidR="00CB7208" w:rsidRPr="006B181B">
        <w:t xml:space="preserve">, </w:t>
      </w:r>
      <w:r w:rsidR="00B27415" w:rsidRPr="006B181B">
        <w:t>Golden-crowned Sparrow</w:t>
      </w:r>
      <w:r w:rsidR="006B181B" w:rsidRPr="006B181B">
        <w:t>, Red-winged Blackbird</w:t>
      </w:r>
      <w:r w:rsidR="00AF7D82" w:rsidRPr="006B181B">
        <w:t>.</w:t>
      </w:r>
    </w:p>
    <w:p w:rsidR="001636AF" w:rsidRPr="00150999" w:rsidRDefault="001636AF" w:rsidP="00B27415">
      <w:pPr>
        <w:ind w:left="720"/>
      </w:pPr>
    </w:p>
    <w:sectPr w:rsidR="001636AF" w:rsidRPr="0015099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049" w:rsidRDefault="00376049" w:rsidP="00294CCB">
      <w:r>
        <w:separator/>
      </w:r>
    </w:p>
  </w:endnote>
  <w:endnote w:type="continuationSeparator" w:id="0">
    <w:p w:rsidR="00376049" w:rsidRDefault="00376049" w:rsidP="002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049" w:rsidRDefault="00376049" w:rsidP="00294CCB">
      <w:r>
        <w:separator/>
      </w:r>
    </w:p>
  </w:footnote>
  <w:footnote w:type="continuationSeparator" w:id="0">
    <w:p w:rsidR="00376049" w:rsidRDefault="00376049" w:rsidP="00294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AB0"/>
    <w:rsid w:val="00000EFC"/>
    <w:rsid w:val="000015E9"/>
    <w:rsid w:val="000042DF"/>
    <w:rsid w:val="00005CA8"/>
    <w:rsid w:val="00005E7B"/>
    <w:rsid w:val="00006215"/>
    <w:rsid w:val="00007E81"/>
    <w:rsid w:val="00010414"/>
    <w:rsid w:val="000138EB"/>
    <w:rsid w:val="00016C7F"/>
    <w:rsid w:val="0001785A"/>
    <w:rsid w:val="0002153D"/>
    <w:rsid w:val="00023F48"/>
    <w:rsid w:val="0003071F"/>
    <w:rsid w:val="000332F0"/>
    <w:rsid w:val="000418A9"/>
    <w:rsid w:val="00052D93"/>
    <w:rsid w:val="0006083D"/>
    <w:rsid w:val="000629C2"/>
    <w:rsid w:val="000663FF"/>
    <w:rsid w:val="00072D52"/>
    <w:rsid w:val="00073458"/>
    <w:rsid w:val="00077179"/>
    <w:rsid w:val="00077265"/>
    <w:rsid w:val="00081398"/>
    <w:rsid w:val="00082288"/>
    <w:rsid w:val="00084EA0"/>
    <w:rsid w:val="00091789"/>
    <w:rsid w:val="000936B8"/>
    <w:rsid w:val="00095574"/>
    <w:rsid w:val="00096885"/>
    <w:rsid w:val="000A067D"/>
    <w:rsid w:val="000A108A"/>
    <w:rsid w:val="000A6848"/>
    <w:rsid w:val="000B320A"/>
    <w:rsid w:val="000C4894"/>
    <w:rsid w:val="000C7DB2"/>
    <w:rsid w:val="000D2E3F"/>
    <w:rsid w:val="000E0C7A"/>
    <w:rsid w:val="000E6F35"/>
    <w:rsid w:val="000F49A8"/>
    <w:rsid w:val="000F606E"/>
    <w:rsid w:val="00101E02"/>
    <w:rsid w:val="0010215E"/>
    <w:rsid w:val="0010266C"/>
    <w:rsid w:val="00112529"/>
    <w:rsid w:val="00117D27"/>
    <w:rsid w:val="00120C29"/>
    <w:rsid w:val="00121BE4"/>
    <w:rsid w:val="00123FC3"/>
    <w:rsid w:val="0013083E"/>
    <w:rsid w:val="00131064"/>
    <w:rsid w:val="001331B4"/>
    <w:rsid w:val="00133663"/>
    <w:rsid w:val="00134268"/>
    <w:rsid w:val="00134D7A"/>
    <w:rsid w:val="00136B95"/>
    <w:rsid w:val="001421AE"/>
    <w:rsid w:val="00144DB0"/>
    <w:rsid w:val="00150999"/>
    <w:rsid w:val="00150C9A"/>
    <w:rsid w:val="001636AF"/>
    <w:rsid w:val="00164075"/>
    <w:rsid w:val="001648A6"/>
    <w:rsid w:val="00164AC9"/>
    <w:rsid w:val="00166AA0"/>
    <w:rsid w:val="001760F7"/>
    <w:rsid w:val="00177790"/>
    <w:rsid w:val="00177CDA"/>
    <w:rsid w:val="0019022A"/>
    <w:rsid w:val="00192706"/>
    <w:rsid w:val="00193432"/>
    <w:rsid w:val="00195152"/>
    <w:rsid w:val="00197AE9"/>
    <w:rsid w:val="001A245A"/>
    <w:rsid w:val="001A2876"/>
    <w:rsid w:val="001A44A5"/>
    <w:rsid w:val="001A59A2"/>
    <w:rsid w:val="001A6504"/>
    <w:rsid w:val="001B1F69"/>
    <w:rsid w:val="001B4585"/>
    <w:rsid w:val="001D0CB2"/>
    <w:rsid w:val="001D31C2"/>
    <w:rsid w:val="001D68FF"/>
    <w:rsid w:val="001E0271"/>
    <w:rsid w:val="001E1F5E"/>
    <w:rsid w:val="001E4014"/>
    <w:rsid w:val="001E7C94"/>
    <w:rsid w:val="001F2318"/>
    <w:rsid w:val="001F30B9"/>
    <w:rsid w:val="001F4E42"/>
    <w:rsid w:val="001F5078"/>
    <w:rsid w:val="001F5159"/>
    <w:rsid w:val="001F5BE2"/>
    <w:rsid w:val="002130D2"/>
    <w:rsid w:val="00225413"/>
    <w:rsid w:val="002279B8"/>
    <w:rsid w:val="00231490"/>
    <w:rsid w:val="00232ED0"/>
    <w:rsid w:val="002354F3"/>
    <w:rsid w:val="00235725"/>
    <w:rsid w:val="0023592F"/>
    <w:rsid w:val="00236FD5"/>
    <w:rsid w:val="00237882"/>
    <w:rsid w:val="0024287A"/>
    <w:rsid w:val="0024359E"/>
    <w:rsid w:val="00246770"/>
    <w:rsid w:val="00251099"/>
    <w:rsid w:val="00255A9D"/>
    <w:rsid w:val="0025781F"/>
    <w:rsid w:val="00260590"/>
    <w:rsid w:val="00262F72"/>
    <w:rsid w:val="002631E1"/>
    <w:rsid w:val="002636A4"/>
    <w:rsid w:val="00265208"/>
    <w:rsid w:val="00265856"/>
    <w:rsid w:val="00265F80"/>
    <w:rsid w:val="00283472"/>
    <w:rsid w:val="002906FC"/>
    <w:rsid w:val="002930A4"/>
    <w:rsid w:val="00294CCB"/>
    <w:rsid w:val="002951D8"/>
    <w:rsid w:val="002A086A"/>
    <w:rsid w:val="002A3043"/>
    <w:rsid w:val="002A3742"/>
    <w:rsid w:val="002A3EE0"/>
    <w:rsid w:val="002A76BD"/>
    <w:rsid w:val="002C05D1"/>
    <w:rsid w:val="002C2D9E"/>
    <w:rsid w:val="002C7203"/>
    <w:rsid w:val="002D0AA2"/>
    <w:rsid w:val="002D1735"/>
    <w:rsid w:val="002D5257"/>
    <w:rsid w:val="002D696A"/>
    <w:rsid w:val="002D716F"/>
    <w:rsid w:val="002D7D97"/>
    <w:rsid w:val="002E121C"/>
    <w:rsid w:val="002E4DA0"/>
    <w:rsid w:val="002F0A03"/>
    <w:rsid w:val="002F55FF"/>
    <w:rsid w:val="003039CA"/>
    <w:rsid w:val="00304124"/>
    <w:rsid w:val="003050C4"/>
    <w:rsid w:val="003056CF"/>
    <w:rsid w:val="003064AD"/>
    <w:rsid w:val="00306A13"/>
    <w:rsid w:val="003145FE"/>
    <w:rsid w:val="00315200"/>
    <w:rsid w:val="00316711"/>
    <w:rsid w:val="00316AAB"/>
    <w:rsid w:val="00321D1B"/>
    <w:rsid w:val="00324A81"/>
    <w:rsid w:val="003250E5"/>
    <w:rsid w:val="00330F1C"/>
    <w:rsid w:val="00334CE6"/>
    <w:rsid w:val="003357A9"/>
    <w:rsid w:val="003404E4"/>
    <w:rsid w:val="003416D2"/>
    <w:rsid w:val="00344E7E"/>
    <w:rsid w:val="00353061"/>
    <w:rsid w:val="00353C63"/>
    <w:rsid w:val="00364D01"/>
    <w:rsid w:val="00370ED8"/>
    <w:rsid w:val="003714A9"/>
    <w:rsid w:val="00376049"/>
    <w:rsid w:val="00380C87"/>
    <w:rsid w:val="003837B6"/>
    <w:rsid w:val="00392AE2"/>
    <w:rsid w:val="003A0852"/>
    <w:rsid w:val="003A1BED"/>
    <w:rsid w:val="003A5CDD"/>
    <w:rsid w:val="003B474B"/>
    <w:rsid w:val="003C017F"/>
    <w:rsid w:val="003C05E2"/>
    <w:rsid w:val="003C7F93"/>
    <w:rsid w:val="003D64E5"/>
    <w:rsid w:val="003E0074"/>
    <w:rsid w:val="003F0FD9"/>
    <w:rsid w:val="003F1E0F"/>
    <w:rsid w:val="003F4717"/>
    <w:rsid w:val="003F49F5"/>
    <w:rsid w:val="003F78D0"/>
    <w:rsid w:val="0040042E"/>
    <w:rsid w:val="004042B7"/>
    <w:rsid w:val="00406C43"/>
    <w:rsid w:val="004155B4"/>
    <w:rsid w:val="00417C9F"/>
    <w:rsid w:val="004258E9"/>
    <w:rsid w:val="00432259"/>
    <w:rsid w:val="00434FA7"/>
    <w:rsid w:val="00436F4C"/>
    <w:rsid w:val="00451187"/>
    <w:rsid w:val="00452BF3"/>
    <w:rsid w:val="00454884"/>
    <w:rsid w:val="004563CB"/>
    <w:rsid w:val="004568F2"/>
    <w:rsid w:val="00457116"/>
    <w:rsid w:val="00461BB0"/>
    <w:rsid w:val="00462447"/>
    <w:rsid w:val="00462990"/>
    <w:rsid w:val="00466D42"/>
    <w:rsid w:val="00473D69"/>
    <w:rsid w:val="00474740"/>
    <w:rsid w:val="00485DB6"/>
    <w:rsid w:val="004913CD"/>
    <w:rsid w:val="0049494D"/>
    <w:rsid w:val="004957C4"/>
    <w:rsid w:val="0049684B"/>
    <w:rsid w:val="004969DC"/>
    <w:rsid w:val="00497A7D"/>
    <w:rsid w:val="004A2C38"/>
    <w:rsid w:val="004A3760"/>
    <w:rsid w:val="004A578D"/>
    <w:rsid w:val="004A71EE"/>
    <w:rsid w:val="004B6522"/>
    <w:rsid w:val="004C2483"/>
    <w:rsid w:val="004C3FAC"/>
    <w:rsid w:val="004C64A9"/>
    <w:rsid w:val="004C685B"/>
    <w:rsid w:val="004C7A65"/>
    <w:rsid w:val="004D3C3B"/>
    <w:rsid w:val="004D603D"/>
    <w:rsid w:val="004E2EAB"/>
    <w:rsid w:val="004E40E9"/>
    <w:rsid w:val="004F2068"/>
    <w:rsid w:val="004F431C"/>
    <w:rsid w:val="00504498"/>
    <w:rsid w:val="00510619"/>
    <w:rsid w:val="005108B4"/>
    <w:rsid w:val="0052304C"/>
    <w:rsid w:val="005240DA"/>
    <w:rsid w:val="00527C10"/>
    <w:rsid w:val="00534749"/>
    <w:rsid w:val="005353E9"/>
    <w:rsid w:val="005355B4"/>
    <w:rsid w:val="00536C1B"/>
    <w:rsid w:val="005402FE"/>
    <w:rsid w:val="00541A8C"/>
    <w:rsid w:val="00545A62"/>
    <w:rsid w:val="00547A4E"/>
    <w:rsid w:val="00550335"/>
    <w:rsid w:val="005513F7"/>
    <w:rsid w:val="00551856"/>
    <w:rsid w:val="005616BF"/>
    <w:rsid w:val="005640F7"/>
    <w:rsid w:val="0056575E"/>
    <w:rsid w:val="00573105"/>
    <w:rsid w:val="00577875"/>
    <w:rsid w:val="00584E3D"/>
    <w:rsid w:val="00586D8B"/>
    <w:rsid w:val="00593DFD"/>
    <w:rsid w:val="00594D5E"/>
    <w:rsid w:val="005A41BF"/>
    <w:rsid w:val="005A4917"/>
    <w:rsid w:val="005B109A"/>
    <w:rsid w:val="005B1388"/>
    <w:rsid w:val="005B170C"/>
    <w:rsid w:val="005B287F"/>
    <w:rsid w:val="005B7032"/>
    <w:rsid w:val="005C07C3"/>
    <w:rsid w:val="005C7F42"/>
    <w:rsid w:val="005D0271"/>
    <w:rsid w:val="005D128D"/>
    <w:rsid w:val="005D6318"/>
    <w:rsid w:val="005D740D"/>
    <w:rsid w:val="005E21CF"/>
    <w:rsid w:val="005E60B7"/>
    <w:rsid w:val="005E6C2E"/>
    <w:rsid w:val="005F085D"/>
    <w:rsid w:val="005F2A0D"/>
    <w:rsid w:val="005F4784"/>
    <w:rsid w:val="005F4A58"/>
    <w:rsid w:val="0060327D"/>
    <w:rsid w:val="0060346E"/>
    <w:rsid w:val="00605EF0"/>
    <w:rsid w:val="00606A92"/>
    <w:rsid w:val="006070CF"/>
    <w:rsid w:val="0061583C"/>
    <w:rsid w:val="00616DB2"/>
    <w:rsid w:val="00623519"/>
    <w:rsid w:val="0062387F"/>
    <w:rsid w:val="00631CB7"/>
    <w:rsid w:val="0063533E"/>
    <w:rsid w:val="00635B17"/>
    <w:rsid w:val="00637477"/>
    <w:rsid w:val="00637A05"/>
    <w:rsid w:val="00641FDE"/>
    <w:rsid w:val="0064358F"/>
    <w:rsid w:val="00644F90"/>
    <w:rsid w:val="00647022"/>
    <w:rsid w:val="00651DCF"/>
    <w:rsid w:val="0065427E"/>
    <w:rsid w:val="00657303"/>
    <w:rsid w:val="00662E9F"/>
    <w:rsid w:val="0067077B"/>
    <w:rsid w:val="00673FC5"/>
    <w:rsid w:val="006749A2"/>
    <w:rsid w:val="0067799A"/>
    <w:rsid w:val="00685884"/>
    <w:rsid w:val="00692260"/>
    <w:rsid w:val="00692EA0"/>
    <w:rsid w:val="00693E95"/>
    <w:rsid w:val="00696A13"/>
    <w:rsid w:val="006B181B"/>
    <w:rsid w:val="006B2BD3"/>
    <w:rsid w:val="006B429D"/>
    <w:rsid w:val="006B4E61"/>
    <w:rsid w:val="006B5A4D"/>
    <w:rsid w:val="006C2A9E"/>
    <w:rsid w:val="006C4B67"/>
    <w:rsid w:val="006C4C58"/>
    <w:rsid w:val="006D2CC6"/>
    <w:rsid w:val="006D4C2E"/>
    <w:rsid w:val="006D6C3C"/>
    <w:rsid w:val="006E33B4"/>
    <w:rsid w:val="006F4131"/>
    <w:rsid w:val="006F418F"/>
    <w:rsid w:val="007030B7"/>
    <w:rsid w:val="0070647E"/>
    <w:rsid w:val="00711B0E"/>
    <w:rsid w:val="00725EAA"/>
    <w:rsid w:val="00730EB3"/>
    <w:rsid w:val="0073319A"/>
    <w:rsid w:val="00734A81"/>
    <w:rsid w:val="007401D6"/>
    <w:rsid w:val="00743706"/>
    <w:rsid w:val="007438AA"/>
    <w:rsid w:val="00743B60"/>
    <w:rsid w:val="00753059"/>
    <w:rsid w:val="00755821"/>
    <w:rsid w:val="00762FCF"/>
    <w:rsid w:val="00763396"/>
    <w:rsid w:val="007634DF"/>
    <w:rsid w:val="0077108D"/>
    <w:rsid w:val="00780042"/>
    <w:rsid w:val="007807E2"/>
    <w:rsid w:val="00785812"/>
    <w:rsid w:val="0079418D"/>
    <w:rsid w:val="0079491C"/>
    <w:rsid w:val="00796CBC"/>
    <w:rsid w:val="00796FFE"/>
    <w:rsid w:val="007973E5"/>
    <w:rsid w:val="007A05C1"/>
    <w:rsid w:val="007A55C1"/>
    <w:rsid w:val="007A5BCE"/>
    <w:rsid w:val="007A6929"/>
    <w:rsid w:val="007A6B00"/>
    <w:rsid w:val="007B23FF"/>
    <w:rsid w:val="007B3713"/>
    <w:rsid w:val="007B3975"/>
    <w:rsid w:val="007B47E9"/>
    <w:rsid w:val="007B56CF"/>
    <w:rsid w:val="007C07AA"/>
    <w:rsid w:val="007C28E7"/>
    <w:rsid w:val="007C6128"/>
    <w:rsid w:val="007D19C9"/>
    <w:rsid w:val="007D22EE"/>
    <w:rsid w:val="007D264B"/>
    <w:rsid w:val="007D2E73"/>
    <w:rsid w:val="007E6BDF"/>
    <w:rsid w:val="007E6F50"/>
    <w:rsid w:val="007F08D8"/>
    <w:rsid w:val="007F1D99"/>
    <w:rsid w:val="007F2E3E"/>
    <w:rsid w:val="007F37DF"/>
    <w:rsid w:val="007F3BF7"/>
    <w:rsid w:val="007F42D6"/>
    <w:rsid w:val="007F7841"/>
    <w:rsid w:val="008064C9"/>
    <w:rsid w:val="008109D9"/>
    <w:rsid w:val="00811E33"/>
    <w:rsid w:val="0081333E"/>
    <w:rsid w:val="00815579"/>
    <w:rsid w:val="00821A8A"/>
    <w:rsid w:val="00821BA2"/>
    <w:rsid w:val="00824ED9"/>
    <w:rsid w:val="00827E67"/>
    <w:rsid w:val="008341E8"/>
    <w:rsid w:val="00834E35"/>
    <w:rsid w:val="00834F94"/>
    <w:rsid w:val="00837FCC"/>
    <w:rsid w:val="008451D9"/>
    <w:rsid w:val="00845760"/>
    <w:rsid w:val="00846B4B"/>
    <w:rsid w:val="008558C0"/>
    <w:rsid w:val="00855FBE"/>
    <w:rsid w:val="00863E51"/>
    <w:rsid w:val="0086469B"/>
    <w:rsid w:val="008670B2"/>
    <w:rsid w:val="00872070"/>
    <w:rsid w:val="00872263"/>
    <w:rsid w:val="00875E0F"/>
    <w:rsid w:val="00890E66"/>
    <w:rsid w:val="0089242F"/>
    <w:rsid w:val="008944A1"/>
    <w:rsid w:val="00895497"/>
    <w:rsid w:val="008962DD"/>
    <w:rsid w:val="00896E5C"/>
    <w:rsid w:val="008A2C34"/>
    <w:rsid w:val="008A2FDF"/>
    <w:rsid w:val="008B0437"/>
    <w:rsid w:val="008B13F4"/>
    <w:rsid w:val="008B338E"/>
    <w:rsid w:val="008B503C"/>
    <w:rsid w:val="008B5336"/>
    <w:rsid w:val="008B6A98"/>
    <w:rsid w:val="008B76A4"/>
    <w:rsid w:val="008B78A4"/>
    <w:rsid w:val="008C25C1"/>
    <w:rsid w:val="008C32EB"/>
    <w:rsid w:val="008C3C1D"/>
    <w:rsid w:val="008D32D4"/>
    <w:rsid w:val="008D4E60"/>
    <w:rsid w:val="008D7E05"/>
    <w:rsid w:val="008E0B2A"/>
    <w:rsid w:val="008E2B2D"/>
    <w:rsid w:val="008E2F1D"/>
    <w:rsid w:val="008E3710"/>
    <w:rsid w:val="008E6390"/>
    <w:rsid w:val="008F0E3D"/>
    <w:rsid w:val="008F7508"/>
    <w:rsid w:val="00907918"/>
    <w:rsid w:val="00914E7E"/>
    <w:rsid w:val="009340F7"/>
    <w:rsid w:val="00936064"/>
    <w:rsid w:val="009375C3"/>
    <w:rsid w:val="009375C7"/>
    <w:rsid w:val="00944DC2"/>
    <w:rsid w:val="00944E24"/>
    <w:rsid w:val="00947A0D"/>
    <w:rsid w:val="009604CB"/>
    <w:rsid w:val="00965BE8"/>
    <w:rsid w:val="0097034B"/>
    <w:rsid w:val="00973D48"/>
    <w:rsid w:val="00976CE3"/>
    <w:rsid w:val="00977381"/>
    <w:rsid w:val="00980C72"/>
    <w:rsid w:val="00985468"/>
    <w:rsid w:val="009922C3"/>
    <w:rsid w:val="009924B5"/>
    <w:rsid w:val="009A25AC"/>
    <w:rsid w:val="009A5A06"/>
    <w:rsid w:val="009B73DC"/>
    <w:rsid w:val="009C0CF3"/>
    <w:rsid w:val="009D21F2"/>
    <w:rsid w:val="009D312C"/>
    <w:rsid w:val="009D3EB4"/>
    <w:rsid w:val="009D4137"/>
    <w:rsid w:val="009D4A5D"/>
    <w:rsid w:val="009D4CFC"/>
    <w:rsid w:val="009D5DF7"/>
    <w:rsid w:val="009D6AB3"/>
    <w:rsid w:val="009D73DD"/>
    <w:rsid w:val="009D75B0"/>
    <w:rsid w:val="009E0396"/>
    <w:rsid w:val="009E1B2A"/>
    <w:rsid w:val="009E3C8F"/>
    <w:rsid w:val="009E4A7A"/>
    <w:rsid w:val="00A02BFC"/>
    <w:rsid w:val="00A02E33"/>
    <w:rsid w:val="00A11BC2"/>
    <w:rsid w:val="00A1623C"/>
    <w:rsid w:val="00A2205B"/>
    <w:rsid w:val="00A27B45"/>
    <w:rsid w:val="00A309D5"/>
    <w:rsid w:val="00A31039"/>
    <w:rsid w:val="00A33146"/>
    <w:rsid w:val="00A36A0B"/>
    <w:rsid w:val="00A40FA0"/>
    <w:rsid w:val="00A4116A"/>
    <w:rsid w:val="00A4260C"/>
    <w:rsid w:val="00A43754"/>
    <w:rsid w:val="00A46B54"/>
    <w:rsid w:val="00A53C9B"/>
    <w:rsid w:val="00A60BB1"/>
    <w:rsid w:val="00A62FA9"/>
    <w:rsid w:val="00A630D8"/>
    <w:rsid w:val="00A64755"/>
    <w:rsid w:val="00A71B5B"/>
    <w:rsid w:val="00A77C6F"/>
    <w:rsid w:val="00A81903"/>
    <w:rsid w:val="00A92EA1"/>
    <w:rsid w:val="00AA1212"/>
    <w:rsid w:val="00AA44B2"/>
    <w:rsid w:val="00AA6612"/>
    <w:rsid w:val="00AA7852"/>
    <w:rsid w:val="00AA7AA0"/>
    <w:rsid w:val="00AB483E"/>
    <w:rsid w:val="00AC19C2"/>
    <w:rsid w:val="00AC233B"/>
    <w:rsid w:val="00AC43F8"/>
    <w:rsid w:val="00AC7168"/>
    <w:rsid w:val="00AC7506"/>
    <w:rsid w:val="00AD06A5"/>
    <w:rsid w:val="00AD3938"/>
    <w:rsid w:val="00AD3DBC"/>
    <w:rsid w:val="00AD66C2"/>
    <w:rsid w:val="00AE1274"/>
    <w:rsid w:val="00AE4FBC"/>
    <w:rsid w:val="00AE6517"/>
    <w:rsid w:val="00AE6C95"/>
    <w:rsid w:val="00AF147B"/>
    <w:rsid w:val="00AF1923"/>
    <w:rsid w:val="00AF26FC"/>
    <w:rsid w:val="00AF2C50"/>
    <w:rsid w:val="00AF797F"/>
    <w:rsid w:val="00AF7D82"/>
    <w:rsid w:val="00B01AB8"/>
    <w:rsid w:val="00B05368"/>
    <w:rsid w:val="00B126A5"/>
    <w:rsid w:val="00B127D7"/>
    <w:rsid w:val="00B25150"/>
    <w:rsid w:val="00B26043"/>
    <w:rsid w:val="00B27415"/>
    <w:rsid w:val="00B30362"/>
    <w:rsid w:val="00B318A9"/>
    <w:rsid w:val="00B331BD"/>
    <w:rsid w:val="00B3597A"/>
    <w:rsid w:val="00B40755"/>
    <w:rsid w:val="00B42DC8"/>
    <w:rsid w:val="00B43F75"/>
    <w:rsid w:val="00B47B55"/>
    <w:rsid w:val="00B5007D"/>
    <w:rsid w:val="00B50244"/>
    <w:rsid w:val="00B5112B"/>
    <w:rsid w:val="00B5338E"/>
    <w:rsid w:val="00B56611"/>
    <w:rsid w:val="00B57E00"/>
    <w:rsid w:val="00B601E0"/>
    <w:rsid w:val="00B602FB"/>
    <w:rsid w:val="00B606AD"/>
    <w:rsid w:val="00B66897"/>
    <w:rsid w:val="00B764BD"/>
    <w:rsid w:val="00B77810"/>
    <w:rsid w:val="00B818B4"/>
    <w:rsid w:val="00B836DA"/>
    <w:rsid w:val="00B86488"/>
    <w:rsid w:val="00B91E74"/>
    <w:rsid w:val="00B97667"/>
    <w:rsid w:val="00BA5FCF"/>
    <w:rsid w:val="00BA6620"/>
    <w:rsid w:val="00BA7E31"/>
    <w:rsid w:val="00BB0B60"/>
    <w:rsid w:val="00BB4281"/>
    <w:rsid w:val="00BB70EB"/>
    <w:rsid w:val="00BB7EA4"/>
    <w:rsid w:val="00BC5100"/>
    <w:rsid w:val="00BD466A"/>
    <w:rsid w:val="00BD4DEA"/>
    <w:rsid w:val="00BD6072"/>
    <w:rsid w:val="00BD778D"/>
    <w:rsid w:val="00BE232A"/>
    <w:rsid w:val="00BE343D"/>
    <w:rsid w:val="00BE3470"/>
    <w:rsid w:val="00BE5B94"/>
    <w:rsid w:val="00BE5CFE"/>
    <w:rsid w:val="00BF1DB4"/>
    <w:rsid w:val="00BF3F55"/>
    <w:rsid w:val="00BF41C2"/>
    <w:rsid w:val="00BF7001"/>
    <w:rsid w:val="00C03DE0"/>
    <w:rsid w:val="00C11B39"/>
    <w:rsid w:val="00C17AEE"/>
    <w:rsid w:val="00C227E7"/>
    <w:rsid w:val="00C26A8F"/>
    <w:rsid w:val="00C35ABE"/>
    <w:rsid w:val="00C37BD0"/>
    <w:rsid w:val="00C403A0"/>
    <w:rsid w:val="00C40D1A"/>
    <w:rsid w:val="00C44435"/>
    <w:rsid w:val="00C469CB"/>
    <w:rsid w:val="00C472DC"/>
    <w:rsid w:val="00C506BF"/>
    <w:rsid w:val="00C579FD"/>
    <w:rsid w:val="00C60403"/>
    <w:rsid w:val="00C628CD"/>
    <w:rsid w:val="00C62BE6"/>
    <w:rsid w:val="00C66C09"/>
    <w:rsid w:val="00C7051E"/>
    <w:rsid w:val="00C741E9"/>
    <w:rsid w:val="00C7712A"/>
    <w:rsid w:val="00C82379"/>
    <w:rsid w:val="00C836C0"/>
    <w:rsid w:val="00C86673"/>
    <w:rsid w:val="00C91023"/>
    <w:rsid w:val="00C92409"/>
    <w:rsid w:val="00C92775"/>
    <w:rsid w:val="00C92BCF"/>
    <w:rsid w:val="00C930C5"/>
    <w:rsid w:val="00CA1FD9"/>
    <w:rsid w:val="00CA2FE7"/>
    <w:rsid w:val="00CA3A10"/>
    <w:rsid w:val="00CA46B9"/>
    <w:rsid w:val="00CA7429"/>
    <w:rsid w:val="00CB3AC3"/>
    <w:rsid w:val="00CB51E7"/>
    <w:rsid w:val="00CB7208"/>
    <w:rsid w:val="00CC1CA5"/>
    <w:rsid w:val="00CD1365"/>
    <w:rsid w:val="00CD5E82"/>
    <w:rsid w:val="00CD7EB2"/>
    <w:rsid w:val="00CE5AE5"/>
    <w:rsid w:val="00CE6ED6"/>
    <w:rsid w:val="00CF4299"/>
    <w:rsid w:val="00CF5130"/>
    <w:rsid w:val="00CF59F2"/>
    <w:rsid w:val="00CF5E7F"/>
    <w:rsid w:val="00D026A8"/>
    <w:rsid w:val="00D0298A"/>
    <w:rsid w:val="00D04D08"/>
    <w:rsid w:val="00D10419"/>
    <w:rsid w:val="00D149F8"/>
    <w:rsid w:val="00D2080D"/>
    <w:rsid w:val="00D21FF6"/>
    <w:rsid w:val="00D2324E"/>
    <w:rsid w:val="00D23A75"/>
    <w:rsid w:val="00D32A6C"/>
    <w:rsid w:val="00D35410"/>
    <w:rsid w:val="00D368D9"/>
    <w:rsid w:val="00D4751B"/>
    <w:rsid w:val="00D47AB0"/>
    <w:rsid w:val="00D51CB4"/>
    <w:rsid w:val="00D54F97"/>
    <w:rsid w:val="00D62C8F"/>
    <w:rsid w:val="00D643FB"/>
    <w:rsid w:val="00D66435"/>
    <w:rsid w:val="00D66997"/>
    <w:rsid w:val="00D66F2A"/>
    <w:rsid w:val="00D6774B"/>
    <w:rsid w:val="00D70721"/>
    <w:rsid w:val="00D72179"/>
    <w:rsid w:val="00D770C3"/>
    <w:rsid w:val="00D77208"/>
    <w:rsid w:val="00D8112D"/>
    <w:rsid w:val="00DA762E"/>
    <w:rsid w:val="00DB6A57"/>
    <w:rsid w:val="00DB6AAE"/>
    <w:rsid w:val="00DC01EA"/>
    <w:rsid w:val="00DC0B88"/>
    <w:rsid w:val="00DC0D91"/>
    <w:rsid w:val="00DC1EA6"/>
    <w:rsid w:val="00DC25D4"/>
    <w:rsid w:val="00DC719F"/>
    <w:rsid w:val="00DD070C"/>
    <w:rsid w:val="00DD2265"/>
    <w:rsid w:val="00DD4512"/>
    <w:rsid w:val="00DE01FC"/>
    <w:rsid w:val="00DE1DCD"/>
    <w:rsid w:val="00DE4BE9"/>
    <w:rsid w:val="00DF3575"/>
    <w:rsid w:val="00DF5F56"/>
    <w:rsid w:val="00DF5FAF"/>
    <w:rsid w:val="00DF6F09"/>
    <w:rsid w:val="00E0242A"/>
    <w:rsid w:val="00E04352"/>
    <w:rsid w:val="00E04DFF"/>
    <w:rsid w:val="00E155F1"/>
    <w:rsid w:val="00E1777D"/>
    <w:rsid w:val="00E26D54"/>
    <w:rsid w:val="00E30941"/>
    <w:rsid w:val="00E32B10"/>
    <w:rsid w:val="00E37CF4"/>
    <w:rsid w:val="00E47DE1"/>
    <w:rsid w:val="00E57DA1"/>
    <w:rsid w:val="00E64CF0"/>
    <w:rsid w:val="00E70111"/>
    <w:rsid w:val="00E734A9"/>
    <w:rsid w:val="00E745C2"/>
    <w:rsid w:val="00E74F22"/>
    <w:rsid w:val="00E83A39"/>
    <w:rsid w:val="00E92A66"/>
    <w:rsid w:val="00E95685"/>
    <w:rsid w:val="00EB1523"/>
    <w:rsid w:val="00EB1F3D"/>
    <w:rsid w:val="00EB2C27"/>
    <w:rsid w:val="00EB762D"/>
    <w:rsid w:val="00EB7EBA"/>
    <w:rsid w:val="00EC1F16"/>
    <w:rsid w:val="00EC4AAF"/>
    <w:rsid w:val="00EC67E0"/>
    <w:rsid w:val="00ED1040"/>
    <w:rsid w:val="00ED2E3B"/>
    <w:rsid w:val="00EE0552"/>
    <w:rsid w:val="00EE25F3"/>
    <w:rsid w:val="00EE2788"/>
    <w:rsid w:val="00EF143B"/>
    <w:rsid w:val="00EF15C6"/>
    <w:rsid w:val="00EF1CE2"/>
    <w:rsid w:val="00EF4E00"/>
    <w:rsid w:val="00F030A1"/>
    <w:rsid w:val="00F05D1B"/>
    <w:rsid w:val="00F05DC2"/>
    <w:rsid w:val="00F076C6"/>
    <w:rsid w:val="00F1187A"/>
    <w:rsid w:val="00F16807"/>
    <w:rsid w:val="00F234C9"/>
    <w:rsid w:val="00F36925"/>
    <w:rsid w:val="00F36E20"/>
    <w:rsid w:val="00F4072E"/>
    <w:rsid w:val="00F44283"/>
    <w:rsid w:val="00F4461B"/>
    <w:rsid w:val="00F5308E"/>
    <w:rsid w:val="00F602A5"/>
    <w:rsid w:val="00F65BE4"/>
    <w:rsid w:val="00F67B5F"/>
    <w:rsid w:val="00F72014"/>
    <w:rsid w:val="00F725D5"/>
    <w:rsid w:val="00F746D0"/>
    <w:rsid w:val="00F83201"/>
    <w:rsid w:val="00F84B8B"/>
    <w:rsid w:val="00F851AA"/>
    <w:rsid w:val="00F8693E"/>
    <w:rsid w:val="00F909F3"/>
    <w:rsid w:val="00F93901"/>
    <w:rsid w:val="00F95FD4"/>
    <w:rsid w:val="00F9694D"/>
    <w:rsid w:val="00FA379C"/>
    <w:rsid w:val="00FB5FA7"/>
    <w:rsid w:val="00FD7C06"/>
    <w:rsid w:val="00FE0420"/>
    <w:rsid w:val="00FE7802"/>
    <w:rsid w:val="00FE7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3171">
      <w:bodyDiv w:val="1"/>
      <w:marLeft w:val="0"/>
      <w:marRight w:val="0"/>
      <w:marTop w:val="0"/>
      <w:marBottom w:val="0"/>
      <w:divBdr>
        <w:top w:val="none" w:sz="0" w:space="0" w:color="auto"/>
        <w:left w:val="none" w:sz="0" w:space="0" w:color="auto"/>
        <w:bottom w:val="none" w:sz="0" w:space="0" w:color="auto"/>
        <w:right w:val="none" w:sz="0" w:space="0" w:color="auto"/>
      </w:divBdr>
    </w:div>
    <w:div w:id="908538063">
      <w:bodyDiv w:val="1"/>
      <w:marLeft w:val="0"/>
      <w:marRight w:val="0"/>
      <w:marTop w:val="0"/>
      <w:marBottom w:val="0"/>
      <w:divBdr>
        <w:top w:val="none" w:sz="0" w:space="0" w:color="auto"/>
        <w:left w:val="none" w:sz="0" w:space="0" w:color="auto"/>
        <w:bottom w:val="none" w:sz="0" w:space="0" w:color="auto"/>
        <w:right w:val="none" w:sz="0" w:space="0" w:color="auto"/>
      </w:divBdr>
    </w:div>
    <w:div w:id="937754713">
      <w:bodyDiv w:val="1"/>
      <w:marLeft w:val="0"/>
      <w:marRight w:val="0"/>
      <w:marTop w:val="0"/>
      <w:marBottom w:val="0"/>
      <w:divBdr>
        <w:top w:val="none" w:sz="0" w:space="0" w:color="auto"/>
        <w:left w:val="none" w:sz="0" w:space="0" w:color="auto"/>
        <w:bottom w:val="none" w:sz="0" w:space="0" w:color="auto"/>
        <w:right w:val="none" w:sz="0" w:space="0" w:color="auto"/>
      </w:divBdr>
    </w:div>
    <w:div w:id="1265570903">
      <w:bodyDiv w:val="1"/>
      <w:marLeft w:val="0"/>
      <w:marRight w:val="0"/>
      <w:marTop w:val="0"/>
      <w:marBottom w:val="0"/>
      <w:divBdr>
        <w:top w:val="none" w:sz="0" w:space="0" w:color="auto"/>
        <w:left w:val="none" w:sz="0" w:space="0" w:color="auto"/>
        <w:bottom w:val="none" w:sz="0" w:space="0" w:color="auto"/>
        <w:right w:val="none" w:sz="0" w:space="0" w:color="auto"/>
      </w:divBdr>
    </w:div>
    <w:div w:id="173986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2345</TotalTime>
  <Pages>7</Pages>
  <Words>2586</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Farallon Island NWR</vt:lpstr>
    </vt:vector>
  </TitlesOfParts>
  <Company>EPIC</Company>
  <LinksUpToDate>false</LinksUpToDate>
  <CharactersWithSpaces>15347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Farallon Island NWR</dc:title>
  <dc:subject/>
  <dc:creator>Adam Brown</dc:creator>
  <cp:keywords/>
  <cp:lastModifiedBy>JShore</cp:lastModifiedBy>
  <cp:revision>18</cp:revision>
  <cp:lastPrinted>2012-01-05T15:15:00Z</cp:lastPrinted>
  <dcterms:created xsi:type="dcterms:W3CDTF">2016-02-28T01:29:00Z</dcterms:created>
  <dcterms:modified xsi:type="dcterms:W3CDTF">2016-03-02T19:39:00Z</dcterms:modified>
</cp:coreProperties>
</file>